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commentRangeStart w:id="1"/>
      <w:r>
        <w:t>.0</w:t>
      </w:r>
      <w:commentRangeEnd w:id="1"/>
      <w:r w:rsidR="005B4EE5">
        <w:rPr>
          <w:rStyle w:val="CommentReference"/>
          <w:b w:val="0"/>
          <w:color w:val="auto"/>
        </w:rPr>
        <w:commentReference w:id="1"/>
      </w:r>
    </w:p>
    <w:p w14:paraId="1669F95D" w14:textId="77777777" w:rsidR="004E0BBB" w:rsidRDefault="005B4EE5" w:rsidP="004E0BBB">
      <w:pPr>
        <w:pStyle w:val="Documentdate"/>
      </w:pPr>
      <w:commentRangeStart w:id="2"/>
      <w:r>
        <w:t>Month Year</w:t>
      </w:r>
      <w:commentRangeEnd w:id="2"/>
      <w:r>
        <w:rPr>
          <w:rStyle w:val="CommentReference"/>
          <w:b w:val="0"/>
          <w:color w:val="auto"/>
        </w:rPr>
        <w:commentReference w:id="2"/>
      </w:r>
    </w:p>
    <w:p w14:paraId="7A90139D"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C7F4D26" w:rsidR="00914E26" w:rsidRPr="00C27E08" w:rsidRDefault="003A636C" w:rsidP="00914E26">
            <w:pPr>
              <w:pStyle w:val="Tabletext"/>
            </w:pPr>
            <w:r w:rsidRPr="003A636C">
              <w:rPr>
                <w:highlight w:val="yellow"/>
              </w:rPr>
              <w:t>Month Year approved</w:t>
            </w:r>
          </w:p>
        </w:tc>
        <w:tc>
          <w:tcPr>
            <w:tcW w:w="3576" w:type="dxa"/>
            <w:vAlign w:val="center"/>
          </w:tcPr>
          <w:p w14:paraId="0DF3022D" w14:textId="77777777" w:rsidR="00914E26" w:rsidRPr="00C27E08" w:rsidRDefault="005B4EE5" w:rsidP="00914E26">
            <w:pPr>
              <w:pStyle w:val="Tabletext"/>
            </w:pPr>
            <w:r>
              <w:t xml:space="preserve">Revised guideline </w:t>
            </w:r>
            <w:proofErr w:type="gramStart"/>
            <w:r>
              <w:t>as a result</w:t>
            </w:r>
            <w:proofErr w:type="gramEnd"/>
            <w:r>
              <w:t xml:space="preserve">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41205464" w14:textId="77777777" w:rsidR="00583D9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83D9A">
        <w:t>1</w:t>
      </w:r>
      <w:r w:rsidR="00583D9A">
        <w:rPr>
          <w:rFonts w:eastAsiaTheme="minorEastAsia"/>
          <w:b w:val="0"/>
          <w:color w:val="auto"/>
          <w:sz w:val="24"/>
          <w:szCs w:val="24"/>
          <w:lang w:eastAsia="en-GB"/>
        </w:rPr>
        <w:tab/>
      </w:r>
      <w:r w:rsidR="00583D9A">
        <w:t>INTRODUCTION</w:t>
      </w:r>
      <w:r w:rsidR="00583D9A">
        <w:tab/>
      </w:r>
      <w:r w:rsidR="00583D9A">
        <w:fldChar w:fldCharType="begin"/>
      </w:r>
      <w:r w:rsidR="00583D9A">
        <w:instrText xml:space="preserve"> PAGEREF _Toc465771116 \h </w:instrText>
      </w:r>
      <w:r w:rsidR="00583D9A">
        <w:fldChar w:fldCharType="separate"/>
      </w:r>
      <w:r w:rsidR="00583D9A">
        <w:t>5</w:t>
      </w:r>
      <w:r w:rsidR="00583D9A">
        <w:fldChar w:fldCharType="end"/>
      </w:r>
    </w:p>
    <w:p w14:paraId="10525467" w14:textId="77777777" w:rsidR="00583D9A" w:rsidRDefault="00583D9A">
      <w:pPr>
        <w:pStyle w:val="TOC2"/>
        <w:rPr>
          <w:rFonts w:eastAsiaTheme="minorEastAsia"/>
          <w:color w:val="auto"/>
          <w:sz w:val="24"/>
          <w:szCs w:val="24"/>
          <w:lang w:eastAsia="en-GB"/>
        </w:rPr>
      </w:pPr>
      <w:r>
        <w:t>1.1</w:t>
      </w:r>
      <w:r>
        <w:rPr>
          <w:rFonts w:eastAsiaTheme="minorEastAsia"/>
          <w:color w:val="auto"/>
          <w:sz w:val="24"/>
          <w:szCs w:val="24"/>
          <w:lang w:eastAsia="en-GB"/>
        </w:rPr>
        <w:tab/>
      </w:r>
      <w:r>
        <w:t>Scope</w:t>
      </w:r>
      <w:r>
        <w:tab/>
      </w:r>
      <w:r>
        <w:fldChar w:fldCharType="begin"/>
      </w:r>
      <w:r>
        <w:instrText xml:space="preserve"> PAGEREF _Toc465771117 \h </w:instrText>
      </w:r>
      <w:r>
        <w:fldChar w:fldCharType="separate"/>
      </w:r>
      <w:r>
        <w:t>5</w:t>
      </w:r>
      <w:r>
        <w:fldChar w:fldCharType="end"/>
      </w:r>
    </w:p>
    <w:p w14:paraId="417C9F40" w14:textId="77777777" w:rsidR="00583D9A" w:rsidRDefault="00583D9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CONSIDERATIONS</w:t>
      </w:r>
      <w:r>
        <w:tab/>
      </w:r>
      <w:r>
        <w:fldChar w:fldCharType="begin"/>
      </w:r>
      <w:r>
        <w:instrText xml:space="preserve"> PAGEREF _Toc465771118 \h </w:instrText>
      </w:r>
      <w:r>
        <w:fldChar w:fldCharType="separate"/>
      </w:r>
      <w:r>
        <w:t>5</w:t>
      </w:r>
      <w:r>
        <w:fldChar w:fldCharType="end"/>
      </w:r>
    </w:p>
    <w:p w14:paraId="64F63E0D" w14:textId="77777777" w:rsidR="00583D9A" w:rsidRDefault="00583D9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DECISIONS AND ACTIONS</w:t>
      </w:r>
      <w:r>
        <w:tab/>
      </w:r>
      <w:r>
        <w:fldChar w:fldCharType="begin"/>
      </w:r>
      <w:r>
        <w:instrText xml:space="preserve"> PAGEREF _Toc465771119 \h </w:instrText>
      </w:r>
      <w:r>
        <w:fldChar w:fldCharType="separate"/>
      </w:r>
      <w:r>
        <w:t>5</w:t>
      </w:r>
      <w:r>
        <w:fldChar w:fldCharType="end"/>
      </w:r>
    </w:p>
    <w:p w14:paraId="55B776D3" w14:textId="77777777" w:rsidR="00583D9A" w:rsidRDefault="00583D9A">
      <w:pPr>
        <w:pStyle w:val="TOC2"/>
        <w:rPr>
          <w:rFonts w:eastAsiaTheme="minorEastAsia"/>
          <w:color w:val="auto"/>
          <w:sz w:val="24"/>
          <w:szCs w:val="24"/>
          <w:lang w:eastAsia="en-GB"/>
        </w:rPr>
      </w:pPr>
      <w:r>
        <w:t>3.1</w:t>
      </w:r>
      <w:r>
        <w:rPr>
          <w:rFonts w:eastAsiaTheme="minorEastAsia"/>
          <w:color w:val="auto"/>
          <w:sz w:val="24"/>
          <w:szCs w:val="24"/>
          <w:lang w:eastAsia="en-GB"/>
        </w:rPr>
        <w:tab/>
      </w:r>
      <w:r>
        <w:t>Immediate broadcast of an initial Safety message concerning the new dangerous wreck</w:t>
      </w:r>
      <w:r>
        <w:tab/>
      </w:r>
      <w:r>
        <w:fldChar w:fldCharType="begin"/>
      </w:r>
      <w:r>
        <w:instrText xml:space="preserve"> PAGEREF _Toc465771120 \h </w:instrText>
      </w:r>
      <w:r>
        <w:fldChar w:fldCharType="separate"/>
      </w:r>
      <w:r>
        <w:t>6</w:t>
      </w:r>
      <w:r>
        <w:fldChar w:fldCharType="end"/>
      </w:r>
    </w:p>
    <w:p w14:paraId="7A567163" w14:textId="77777777" w:rsidR="00583D9A" w:rsidRDefault="00583D9A">
      <w:pPr>
        <w:pStyle w:val="TOC2"/>
        <w:rPr>
          <w:rFonts w:eastAsiaTheme="minorEastAsia"/>
          <w:color w:val="auto"/>
          <w:sz w:val="24"/>
          <w:szCs w:val="24"/>
          <w:lang w:eastAsia="en-GB"/>
        </w:rPr>
      </w:pPr>
      <w:r>
        <w:t>3.2</w:t>
      </w:r>
      <w:r>
        <w:rPr>
          <w:rFonts w:eastAsiaTheme="minorEastAsia"/>
          <w:color w:val="auto"/>
          <w:sz w:val="24"/>
          <w:szCs w:val="24"/>
          <w:lang w:eastAsia="en-GB"/>
        </w:rPr>
        <w:tab/>
      </w:r>
      <w:r>
        <w:t>Obtain as much information as possible about wreck</w:t>
      </w:r>
      <w:r>
        <w:tab/>
      </w:r>
      <w:r>
        <w:fldChar w:fldCharType="begin"/>
      </w:r>
      <w:r>
        <w:instrText xml:space="preserve"> PAGEREF _Toc465771121 \h </w:instrText>
      </w:r>
      <w:r>
        <w:fldChar w:fldCharType="separate"/>
      </w:r>
      <w:r>
        <w:t>6</w:t>
      </w:r>
      <w:r>
        <w:fldChar w:fldCharType="end"/>
      </w:r>
    </w:p>
    <w:p w14:paraId="6148E304" w14:textId="77777777" w:rsidR="00583D9A" w:rsidRDefault="00583D9A">
      <w:pPr>
        <w:pStyle w:val="TOC2"/>
        <w:rPr>
          <w:rFonts w:eastAsiaTheme="minorEastAsia"/>
          <w:color w:val="auto"/>
          <w:sz w:val="24"/>
          <w:szCs w:val="24"/>
          <w:lang w:eastAsia="en-GB"/>
        </w:rPr>
      </w:pPr>
      <w:r>
        <w:t>3.3</w:t>
      </w:r>
      <w:r>
        <w:rPr>
          <w:rFonts w:eastAsiaTheme="minorEastAsia"/>
          <w:color w:val="auto"/>
          <w:sz w:val="24"/>
          <w:szCs w:val="24"/>
          <w:lang w:eastAsia="en-GB"/>
        </w:rPr>
        <w:tab/>
      </w:r>
      <w:r>
        <w:t>Consider Deployment of Guard Ship</w:t>
      </w:r>
      <w:r>
        <w:tab/>
      </w:r>
      <w:r>
        <w:fldChar w:fldCharType="begin"/>
      </w:r>
      <w:r>
        <w:instrText xml:space="preserve"> PAGEREF _Toc465771122 \h </w:instrText>
      </w:r>
      <w:r>
        <w:fldChar w:fldCharType="separate"/>
      </w:r>
      <w:r>
        <w:t>6</w:t>
      </w:r>
      <w:r>
        <w:fldChar w:fldCharType="end"/>
      </w:r>
    </w:p>
    <w:p w14:paraId="4439FAA0" w14:textId="77777777" w:rsidR="00583D9A" w:rsidRDefault="00583D9A">
      <w:pPr>
        <w:pStyle w:val="TOC2"/>
        <w:rPr>
          <w:rFonts w:eastAsiaTheme="minorEastAsia"/>
          <w:color w:val="auto"/>
          <w:sz w:val="24"/>
          <w:szCs w:val="24"/>
          <w:lang w:eastAsia="en-GB"/>
        </w:rPr>
      </w:pPr>
      <w:r>
        <w:t>3.4</w:t>
      </w:r>
      <w:r>
        <w:rPr>
          <w:rFonts w:eastAsiaTheme="minorEastAsia"/>
          <w:color w:val="auto"/>
          <w:sz w:val="24"/>
          <w:szCs w:val="24"/>
          <w:lang w:eastAsia="en-GB"/>
        </w:rPr>
        <w:tab/>
      </w:r>
      <w:r>
        <w:t>Consider Temporary VTS</w:t>
      </w:r>
      <w:r>
        <w:tab/>
      </w:r>
      <w:r>
        <w:fldChar w:fldCharType="begin"/>
      </w:r>
      <w:r>
        <w:instrText xml:space="preserve"> PAGEREF _Toc465771123 \h </w:instrText>
      </w:r>
      <w:r>
        <w:fldChar w:fldCharType="separate"/>
      </w:r>
      <w:r>
        <w:t>6</w:t>
      </w:r>
      <w:r>
        <w:fldChar w:fldCharType="end"/>
      </w:r>
    </w:p>
    <w:p w14:paraId="7F50B4B9" w14:textId="77777777" w:rsidR="00583D9A" w:rsidRDefault="00583D9A">
      <w:pPr>
        <w:pStyle w:val="TOC2"/>
        <w:rPr>
          <w:rFonts w:eastAsiaTheme="minorEastAsia"/>
          <w:color w:val="auto"/>
          <w:sz w:val="24"/>
          <w:szCs w:val="24"/>
          <w:lang w:eastAsia="en-GB"/>
        </w:rPr>
      </w:pPr>
      <w:r>
        <w:t>3.5</w:t>
      </w:r>
      <w:r>
        <w:rPr>
          <w:rFonts w:eastAsiaTheme="minorEastAsia"/>
          <w:color w:val="auto"/>
          <w:sz w:val="24"/>
          <w:szCs w:val="24"/>
          <w:lang w:eastAsia="en-GB"/>
        </w:rPr>
        <w:tab/>
      </w:r>
      <w:r>
        <w:t>Consider AIS applications</w:t>
      </w:r>
      <w:r>
        <w:tab/>
      </w:r>
      <w:r>
        <w:fldChar w:fldCharType="begin"/>
      </w:r>
      <w:r>
        <w:instrText xml:space="preserve"> PAGEREF _Toc465771124 \h </w:instrText>
      </w:r>
      <w:r>
        <w:fldChar w:fldCharType="separate"/>
      </w:r>
      <w:r>
        <w:t>7</w:t>
      </w:r>
      <w:r>
        <w:fldChar w:fldCharType="end"/>
      </w:r>
    </w:p>
    <w:p w14:paraId="56320CED" w14:textId="77777777" w:rsidR="00583D9A" w:rsidRDefault="00583D9A">
      <w:pPr>
        <w:pStyle w:val="TOC2"/>
        <w:rPr>
          <w:rFonts w:eastAsiaTheme="minorEastAsia"/>
          <w:color w:val="auto"/>
          <w:sz w:val="24"/>
          <w:szCs w:val="24"/>
          <w:lang w:eastAsia="en-GB"/>
        </w:rPr>
      </w:pPr>
      <w:r>
        <w:t>3.6</w:t>
      </w:r>
      <w:r>
        <w:rPr>
          <w:rFonts w:eastAsiaTheme="minorEastAsia"/>
          <w:color w:val="auto"/>
          <w:sz w:val="24"/>
          <w:szCs w:val="24"/>
          <w:lang w:eastAsia="en-GB"/>
        </w:rPr>
        <w:tab/>
      </w:r>
      <w:r>
        <w:t>Initial marking of the Wreck</w:t>
      </w:r>
      <w:r>
        <w:tab/>
      </w:r>
      <w:r>
        <w:fldChar w:fldCharType="begin"/>
      </w:r>
      <w:r>
        <w:instrText xml:space="preserve"> PAGEREF _Toc465771125 \h </w:instrText>
      </w:r>
      <w:r>
        <w:fldChar w:fldCharType="separate"/>
      </w:r>
      <w:r>
        <w:t>7</w:t>
      </w:r>
      <w:r>
        <w:fldChar w:fldCharType="end"/>
      </w:r>
    </w:p>
    <w:p w14:paraId="5926B357" w14:textId="77777777" w:rsidR="00583D9A" w:rsidRDefault="00583D9A">
      <w:pPr>
        <w:pStyle w:val="TOC2"/>
        <w:rPr>
          <w:rFonts w:eastAsiaTheme="minorEastAsia"/>
          <w:color w:val="auto"/>
          <w:sz w:val="24"/>
          <w:szCs w:val="24"/>
          <w:lang w:eastAsia="en-GB"/>
        </w:rPr>
      </w:pPr>
      <w:r>
        <w:t>3.7</w:t>
      </w:r>
      <w:r>
        <w:rPr>
          <w:rFonts w:eastAsiaTheme="minorEastAsia"/>
          <w:color w:val="auto"/>
          <w:sz w:val="24"/>
          <w:szCs w:val="24"/>
          <w:lang w:eastAsia="en-GB"/>
        </w:rPr>
        <w:tab/>
      </w:r>
      <w:r>
        <w:t>Survey of the wreck</w:t>
      </w:r>
      <w:r>
        <w:tab/>
      </w:r>
      <w:r>
        <w:fldChar w:fldCharType="begin"/>
      </w:r>
      <w:r>
        <w:instrText xml:space="preserve"> PAGEREF _Toc465771126 \h </w:instrText>
      </w:r>
      <w:r>
        <w:fldChar w:fldCharType="separate"/>
      </w:r>
      <w:r>
        <w:t>7</w:t>
      </w:r>
      <w:r>
        <w:fldChar w:fldCharType="end"/>
      </w:r>
    </w:p>
    <w:p w14:paraId="3CBB093E" w14:textId="77777777" w:rsidR="00583D9A" w:rsidRDefault="00583D9A">
      <w:pPr>
        <w:pStyle w:val="TOC2"/>
        <w:rPr>
          <w:rFonts w:eastAsiaTheme="minorEastAsia"/>
          <w:color w:val="auto"/>
          <w:sz w:val="24"/>
          <w:szCs w:val="24"/>
          <w:lang w:eastAsia="en-GB"/>
        </w:rPr>
      </w:pPr>
      <w:r>
        <w:t>3.8</w:t>
      </w:r>
      <w:r>
        <w:rPr>
          <w:rFonts w:eastAsiaTheme="minorEastAsia"/>
          <w:color w:val="auto"/>
          <w:sz w:val="24"/>
          <w:szCs w:val="24"/>
          <w:lang w:eastAsia="en-GB"/>
        </w:rPr>
        <w:tab/>
      </w:r>
      <w:r>
        <w:t>Consider the permanent marking of the wreck</w:t>
      </w:r>
      <w:r>
        <w:tab/>
      </w:r>
      <w:r>
        <w:fldChar w:fldCharType="begin"/>
      </w:r>
      <w:r>
        <w:instrText xml:space="preserve"> PAGEREF _Toc465771127 \h </w:instrText>
      </w:r>
      <w:r>
        <w:fldChar w:fldCharType="separate"/>
      </w:r>
      <w:r>
        <w:t>7</w:t>
      </w:r>
      <w:r>
        <w:fldChar w:fldCharType="end"/>
      </w:r>
    </w:p>
    <w:p w14:paraId="6E5E53EE" w14:textId="77777777" w:rsidR="00583D9A" w:rsidRDefault="00583D9A">
      <w:pPr>
        <w:pStyle w:val="TOC2"/>
        <w:rPr>
          <w:rFonts w:eastAsiaTheme="minorEastAsia"/>
          <w:color w:val="auto"/>
          <w:sz w:val="24"/>
          <w:szCs w:val="24"/>
          <w:lang w:eastAsia="en-GB"/>
        </w:rPr>
      </w:pPr>
      <w:r>
        <w:t>3.9</w:t>
      </w:r>
      <w:r>
        <w:rPr>
          <w:rFonts w:eastAsiaTheme="minorEastAsia"/>
          <w:color w:val="auto"/>
          <w:sz w:val="24"/>
          <w:szCs w:val="24"/>
          <w:lang w:eastAsia="en-GB"/>
        </w:rPr>
        <w:tab/>
      </w:r>
      <w:r>
        <w:t>Issue Updates</w:t>
      </w:r>
      <w:r>
        <w:tab/>
      </w:r>
      <w:r>
        <w:fldChar w:fldCharType="begin"/>
      </w:r>
      <w:r>
        <w:instrText xml:space="preserve"> PAGEREF _Toc465771128 \h </w:instrText>
      </w:r>
      <w:r>
        <w:fldChar w:fldCharType="separate"/>
      </w:r>
      <w:r>
        <w:t>7</w:t>
      </w:r>
      <w:r>
        <w:fldChar w:fldCharType="end"/>
      </w:r>
    </w:p>
    <w:p w14:paraId="33C6CB72" w14:textId="77777777" w:rsidR="00583D9A" w:rsidRDefault="00583D9A">
      <w:pPr>
        <w:pStyle w:val="TOC2"/>
        <w:rPr>
          <w:rFonts w:eastAsiaTheme="minorEastAsia"/>
          <w:color w:val="auto"/>
          <w:sz w:val="24"/>
          <w:szCs w:val="24"/>
          <w:lang w:eastAsia="en-GB"/>
        </w:rPr>
      </w:pPr>
      <w:r>
        <w:t>3.10</w:t>
      </w:r>
      <w:r>
        <w:rPr>
          <w:rFonts w:eastAsiaTheme="minorEastAsia"/>
          <w:color w:val="auto"/>
          <w:sz w:val="24"/>
          <w:szCs w:val="24"/>
          <w:lang w:eastAsia="en-GB"/>
        </w:rPr>
        <w:tab/>
      </w:r>
      <w:r>
        <w:t>Consider whether continuation of VTS is necessary</w:t>
      </w:r>
      <w:r>
        <w:tab/>
      </w:r>
      <w:r>
        <w:fldChar w:fldCharType="begin"/>
      </w:r>
      <w:r>
        <w:instrText xml:space="preserve"> PAGEREF _Toc465771129 \h </w:instrText>
      </w:r>
      <w:r>
        <w:fldChar w:fldCharType="separate"/>
      </w:r>
      <w:r>
        <w:t>8</w:t>
      </w:r>
      <w:r>
        <w:fldChar w:fldCharType="end"/>
      </w:r>
    </w:p>
    <w:p w14:paraId="6C77A329" w14:textId="77777777" w:rsidR="00583D9A" w:rsidRDefault="00583D9A">
      <w:pPr>
        <w:pStyle w:val="TOC2"/>
        <w:rPr>
          <w:rFonts w:eastAsiaTheme="minorEastAsia"/>
          <w:color w:val="auto"/>
          <w:sz w:val="24"/>
          <w:szCs w:val="24"/>
          <w:lang w:eastAsia="en-GB"/>
        </w:rPr>
      </w:pPr>
      <w:r>
        <w:t>3.11</w:t>
      </w:r>
      <w:r>
        <w:rPr>
          <w:rFonts w:eastAsiaTheme="minorEastAsia"/>
          <w:color w:val="auto"/>
          <w:sz w:val="24"/>
          <w:szCs w:val="24"/>
          <w:lang w:eastAsia="en-GB"/>
        </w:rPr>
        <w:tab/>
      </w:r>
      <w:r>
        <w:t>Consider whether removal of the wreck is necessary</w:t>
      </w:r>
      <w:r>
        <w:tab/>
      </w:r>
      <w:r>
        <w:fldChar w:fldCharType="begin"/>
      </w:r>
      <w:r>
        <w:instrText xml:space="preserve"> PAGEREF _Toc465771130 \h </w:instrText>
      </w:r>
      <w:r>
        <w:fldChar w:fldCharType="separate"/>
      </w:r>
      <w:r>
        <w:t>8</w:t>
      </w:r>
      <w:r>
        <w:fldChar w:fldCharType="end"/>
      </w:r>
    </w:p>
    <w:p w14:paraId="44BB586D" w14:textId="77777777" w:rsidR="00583D9A" w:rsidRDefault="00583D9A">
      <w:pPr>
        <w:pStyle w:val="TOC2"/>
        <w:rPr>
          <w:rFonts w:eastAsiaTheme="minorEastAsia"/>
          <w:color w:val="auto"/>
          <w:sz w:val="24"/>
          <w:szCs w:val="24"/>
          <w:lang w:eastAsia="en-GB"/>
        </w:rPr>
      </w:pPr>
      <w:r>
        <w:t>3.12</w:t>
      </w:r>
      <w:r>
        <w:rPr>
          <w:rFonts w:eastAsiaTheme="minorEastAsia"/>
          <w:color w:val="auto"/>
          <w:sz w:val="24"/>
          <w:szCs w:val="24"/>
          <w:lang w:eastAsia="en-GB"/>
        </w:rPr>
        <w:tab/>
      </w:r>
      <w:r>
        <w:t>Identify steps to take if wreck is not to be removed</w:t>
      </w:r>
      <w:r>
        <w:tab/>
      </w:r>
      <w:r>
        <w:fldChar w:fldCharType="begin"/>
      </w:r>
      <w:r>
        <w:instrText xml:space="preserve"> PAGEREF _Toc465771131 \h </w:instrText>
      </w:r>
      <w:r>
        <w:fldChar w:fldCharType="separate"/>
      </w:r>
      <w:r>
        <w:t>8</w:t>
      </w:r>
      <w:r>
        <w:fldChar w:fldCharType="end"/>
      </w:r>
    </w:p>
    <w:p w14:paraId="623C233D" w14:textId="77777777" w:rsidR="00583D9A" w:rsidRDefault="00583D9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DEFINITIONS</w:t>
      </w:r>
      <w:r>
        <w:tab/>
      </w:r>
      <w:r>
        <w:fldChar w:fldCharType="begin"/>
      </w:r>
      <w:r>
        <w:instrText xml:space="preserve"> PAGEREF _Toc465771132 \h </w:instrText>
      </w:r>
      <w:r>
        <w:fldChar w:fldCharType="separate"/>
      </w:r>
      <w:r>
        <w:t>8</w:t>
      </w:r>
      <w:r>
        <w:fldChar w:fldCharType="end"/>
      </w:r>
    </w:p>
    <w:p w14:paraId="3820CC9A" w14:textId="77777777" w:rsidR="00583D9A" w:rsidRDefault="00583D9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ACRONYMS</w:t>
      </w:r>
      <w:r>
        <w:tab/>
      </w:r>
      <w:r>
        <w:fldChar w:fldCharType="begin"/>
      </w:r>
      <w:r>
        <w:instrText xml:space="preserve"> PAGEREF _Toc465771133 \h </w:instrText>
      </w:r>
      <w:r>
        <w:fldChar w:fldCharType="separate"/>
      </w:r>
      <w:r>
        <w:t>8</w:t>
      </w:r>
      <w:r>
        <w:fldChar w:fldCharType="end"/>
      </w:r>
    </w:p>
    <w:p w14:paraId="5D5609EF" w14:textId="77777777" w:rsidR="00583D9A" w:rsidRDefault="00583D9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REFERENCES</w:t>
      </w:r>
      <w:r>
        <w:tab/>
      </w:r>
      <w:r>
        <w:fldChar w:fldCharType="begin"/>
      </w:r>
      <w:r>
        <w:instrText xml:space="preserve"> PAGEREF _Toc465771134 \h </w:instrText>
      </w:r>
      <w:r>
        <w:fldChar w:fldCharType="separate"/>
      </w:r>
      <w:r>
        <w:t>9</w:t>
      </w:r>
      <w:r>
        <w:fldChar w:fldCharType="end"/>
      </w:r>
    </w:p>
    <w:p w14:paraId="48C7F56F" w14:textId="77777777" w:rsidR="00583D9A" w:rsidRDefault="00583D9A">
      <w:pPr>
        <w:pStyle w:val="TOC4"/>
        <w:rPr>
          <w:rFonts w:eastAsiaTheme="minorEastAsia"/>
          <w:b w:val="0"/>
          <w:noProof/>
          <w:color w:val="auto"/>
          <w:sz w:val="24"/>
          <w:szCs w:val="24"/>
          <w:lang w:eastAsia="en-GB"/>
        </w:rPr>
      </w:pPr>
      <w:r w:rsidRPr="00DB33A3">
        <w:rPr>
          <w:noProof/>
          <w:u w:color="407EC9"/>
          <w:lang w:val="en-US"/>
        </w:rPr>
        <w:t>ANNEX A</w:t>
      </w:r>
      <w:r>
        <w:rPr>
          <w:rFonts w:eastAsiaTheme="minorEastAsia"/>
          <w:b w:val="0"/>
          <w:noProof/>
          <w:color w:val="auto"/>
          <w:sz w:val="24"/>
          <w:szCs w:val="24"/>
          <w:lang w:eastAsia="en-GB"/>
        </w:rPr>
        <w:tab/>
      </w:r>
      <w:r w:rsidRPr="00DB33A3">
        <w:rPr>
          <w:noProof/>
          <w:lang w:val="en-US"/>
        </w:rPr>
        <w:t>FLOW CHART FOR EMERGENCY MARKING OF DANGEROUS WRECKS</w:t>
      </w:r>
      <w:r>
        <w:rPr>
          <w:noProof/>
        </w:rPr>
        <w:tab/>
      </w:r>
      <w:r>
        <w:rPr>
          <w:noProof/>
        </w:rPr>
        <w:fldChar w:fldCharType="begin"/>
      </w:r>
      <w:r>
        <w:rPr>
          <w:noProof/>
        </w:rPr>
        <w:instrText xml:space="preserve"> PAGEREF _Toc465771135 \h </w:instrText>
      </w:r>
      <w:r>
        <w:rPr>
          <w:noProof/>
        </w:rPr>
      </w:r>
      <w:r>
        <w:rPr>
          <w:noProof/>
        </w:rPr>
        <w:fldChar w:fldCharType="separate"/>
      </w:r>
      <w:r>
        <w:rPr>
          <w:noProof/>
        </w:rPr>
        <w:t>10</w:t>
      </w:r>
      <w:r>
        <w:rPr>
          <w:noProof/>
        </w:rP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7" w:name="_Toc465771116"/>
      <w:r>
        <w:lastRenderedPageBreak/>
        <w:t>INTRODUCTION</w:t>
      </w:r>
      <w:bookmarkEnd w:id="7"/>
    </w:p>
    <w:p w14:paraId="53F3EE8B" w14:textId="77777777" w:rsidR="004944C8" w:rsidRDefault="004944C8" w:rsidP="004944C8">
      <w:pPr>
        <w:pStyle w:val="Heading1separatationline"/>
      </w:pPr>
    </w:p>
    <w:p w14:paraId="50131D5E" w14:textId="7281A32D" w:rsidR="005B4EE5" w:rsidRDefault="005B4EE5" w:rsidP="005B4EE5">
      <w:pPr>
        <w:pStyle w:val="BodyText"/>
      </w:pPr>
      <w:r>
        <w:t xml:space="preserve">Following an incident </w:t>
      </w:r>
      <w:proofErr w:type="gramStart"/>
      <w:r>
        <w:t>as a result</w:t>
      </w:r>
      <w:proofErr w:type="gramEnd"/>
      <w:r>
        <w:t xml:space="preserve"> of which a new and dangerous wreck occurs,</w:t>
      </w:r>
      <w:ins w:id="8" w:author="Jim Foye" w:date="2017-04-26T10:00:00Z">
        <w:r w:rsidR="006B5AB4">
          <w:t xml:space="preserve"> c</w:t>
        </w:r>
      </w:ins>
      <w:r>
        <w:t>ertain measures will have to be taken by the competent authorities in order to avoid further incidents and to prevent loss of life</w:t>
      </w:r>
      <w:ins w:id="9" w:author="Jim Foye" w:date="2017-04-26T09:16:00Z">
        <w:r w:rsidR="00641F9D">
          <w:t>, property</w:t>
        </w:r>
      </w:ins>
      <w:r>
        <w:t xml:space="preserve"> and protect the marine environment.</w:t>
      </w:r>
    </w:p>
    <w:p w14:paraId="085A74F2" w14:textId="77777777" w:rsidR="005B4EE5" w:rsidRDefault="005B4EE5" w:rsidP="005B4EE5">
      <w:pPr>
        <w:pStyle w:val="Heading2"/>
        <w:tabs>
          <w:tab w:val="num" w:pos="0"/>
        </w:tabs>
        <w:spacing w:before="0" w:after="0"/>
        <w:ind w:left="851" w:hanging="851"/>
      </w:pPr>
      <w:bookmarkStart w:id="10" w:name="_Toc462413276"/>
      <w:bookmarkStart w:id="11" w:name="_Toc465771117"/>
      <w:r>
        <w:t>Scope</w:t>
      </w:r>
      <w:bookmarkEnd w:id="10"/>
      <w:bookmarkEnd w:id="11"/>
    </w:p>
    <w:p w14:paraId="11451A92" w14:textId="77777777" w:rsidR="005B4EE5" w:rsidRPr="005E0265" w:rsidRDefault="005B4EE5" w:rsidP="005B4EE5">
      <w:pPr>
        <w:pStyle w:val="Heading2separationline"/>
      </w:pPr>
    </w:p>
    <w:p w14:paraId="2318FE6D" w14:textId="36F0BCC8" w:rsidR="005B4EE5" w:rsidRDefault="005B4EE5" w:rsidP="005B4EE5">
      <w:pPr>
        <w:pStyle w:val="BodyText"/>
      </w:pPr>
      <w:r>
        <w:t>These Guidelines provide the basis for developing an Emergency Wreck Marking Plan (EWMP)</w:t>
      </w:r>
      <w:ins w:id="12" w:author="Jim Foye" w:date="2017-04-26T09:26:00Z">
        <w:r w:rsidR="0048683B">
          <w:t xml:space="preserve"> for</w:t>
        </w:r>
      </w:ins>
      <w:ins w:id="13" w:author="Jim Foye" w:date="2017-04-26T10:00:00Z">
        <w:r w:rsidR="00733F84">
          <w:t xml:space="preserve"> either</w:t>
        </w:r>
      </w:ins>
      <w:ins w:id="14" w:author="Jim Foye" w:date="2017-04-26T09:26:00Z">
        <w:r w:rsidR="0048683B">
          <w:t xml:space="preserve"> a stationary and drifting wreck</w:t>
        </w:r>
      </w:ins>
      <w:ins w:id="15" w:author="Jim Foye" w:date="2017-04-26T09:59:00Z">
        <w:r w:rsidR="006B5AB4">
          <w:t xml:space="preserve"> as described</w:t>
        </w:r>
        <w:r w:rsidR="00687E21">
          <w:t xml:space="preserve"> in </w:t>
        </w:r>
      </w:ins>
      <w:ins w:id="16" w:author="Jim Foye" w:date="2017-04-26T10:18:00Z">
        <w:r w:rsidR="00687E21">
          <w:t>T</w:t>
        </w:r>
      </w:ins>
      <w:ins w:id="17" w:author="Jim Foye" w:date="2017-04-26T09:59:00Z">
        <w:r w:rsidR="006B5AB4">
          <w:t>he Nairobi</w:t>
        </w:r>
      </w:ins>
      <w:ins w:id="18" w:author="Jim Foye" w:date="2017-04-26T10:18:00Z">
        <w:r w:rsidR="00687E21">
          <w:t xml:space="preserve"> International</w:t>
        </w:r>
      </w:ins>
      <w:ins w:id="19" w:author="Jim Foye" w:date="2017-04-26T09:59:00Z">
        <w:r w:rsidR="006B5AB4">
          <w:t xml:space="preserve"> Convention</w:t>
        </w:r>
      </w:ins>
      <w:ins w:id="20" w:author="Jim Foye" w:date="2017-04-26T10:18:00Z">
        <w:r w:rsidR="00687E21">
          <w:t xml:space="preserve"> on the Removal of Wrecks</w:t>
        </w:r>
      </w:ins>
      <w:ins w:id="21" w:author="Jim Foye" w:date="2017-04-26T09:59:00Z">
        <w:r w:rsidR="006B5AB4">
          <w:t xml:space="preserve"> 2007</w:t>
        </w:r>
      </w:ins>
      <w:r>
        <w:t xml:space="preserve">.  The EWMP points out procedures to be observed, as well as considerations to be taken into account with respect to all necessary measures that should be taken by the competent authorities when confronted with a new dangerous wreck or an obstruction </w:t>
      </w:r>
      <w:proofErr w:type="gramStart"/>
      <w:r>
        <w:t>as a result</w:t>
      </w:r>
      <w:proofErr w:type="gramEnd"/>
      <w:r>
        <w:t xml:space="preserve"> of an incident within their area of responsibility.</w:t>
      </w:r>
    </w:p>
    <w:p w14:paraId="10E55598" w14:textId="77777777" w:rsidR="005B4EE5" w:rsidRDefault="005B4EE5" w:rsidP="005B4EE5">
      <w:pPr>
        <w:pStyle w:val="BodyText"/>
      </w:pPr>
      <w:r>
        <w:t>These Guidelines identify the considerations, decision process and possible actions that competent authorities may take when responding to a requirement to mark a new and dangerous wreck or obstruction.</w:t>
      </w:r>
    </w:p>
    <w:p w14:paraId="49117253" w14:textId="77777777" w:rsidR="005B4EE5" w:rsidRDefault="005B4EE5" w:rsidP="005B4EE5">
      <w:pPr>
        <w:pStyle w:val="Heading1"/>
        <w:tabs>
          <w:tab w:val="num" w:pos="0"/>
        </w:tabs>
        <w:ind w:left="709" w:hanging="709"/>
      </w:pPr>
      <w:bookmarkStart w:id="22" w:name="_Toc462413277"/>
      <w:bookmarkStart w:id="23" w:name="_Toc465771118"/>
      <w:r>
        <w:t>CONSIDERATIONS</w:t>
      </w:r>
      <w:bookmarkEnd w:id="22"/>
      <w:bookmarkEnd w:id="23"/>
    </w:p>
    <w:p w14:paraId="3D5BA648" w14:textId="77777777" w:rsidR="005B4EE5" w:rsidRPr="005E0265" w:rsidRDefault="005B4EE5" w:rsidP="005B4EE5">
      <w:pPr>
        <w:pStyle w:val="Heading1separatationline"/>
      </w:pPr>
    </w:p>
    <w:p w14:paraId="0006E09E" w14:textId="77777777" w:rsidR="005B4EE5" w:rsidRDefault="005B4EE5" w:rsidP="005B4EE5">
      <w:pPr>
        <w:pStyle w:val="BodyText"/>
      </w:pPr>
      <w:r>
        <w:t>Competent authorities need to assess their areas of responsibility and response capability.  This includes carrying out risk assessments, assessing response capabilities and resources and consideration of plans to deal with such situations.</w:t>
      </w:r>
      <w:r>
        <w:rPr>
          <w:rStyle w:val="FootnoteReference"/>
        </w:rPr>
        <w:footnoteReference w:id="1"/>
      </w:r>
      <w:r>
        <w:t xml:space="preserve">  Aspects of such a risk assessment should include:</w:t>
      </w:r>
    </w:p>
    <w:p w14:paraId="22E3B350" w14:textId="77777777" w:rsidR="005B4EE5" w:rsidRDefault="005B4EE5" w:rsidP="005B4EE5">
      <w:pPr>
        <w:pStyle w:val="List1"/>
        <w:numPr>
          <w:ilvl w:val="0"/>
          <w:numId w:val="32"/>
        </w:numPr>
      </w:pPr>
      <w:r>
        <w:t>Analysis of response capability;</w:t>
      </w:r>
    </w:p>
    <w:p w14:paraId="1462DA76" w14:textId="77777777" w:rsidR="005B4EE5" w:rsidRDefault="005B4EE5" w:rsidP="005B4EE5">
      <w:pPr>
        <w:pStyle w:val="List1"/>
        <w:numPr>
          <w:ilvl w:val="0"/>
          <w:numId w:val="32"/>
        </w:numPr>
      </w:pPr>
      <w:r>
        <w:t>Indication of areas of responsibility;</w:t>
      </w:r>
    </w:p>
    <w:p w14:paraId="2F638C2D" w14:textId="77777777" w:rsidR="005B4EE5" w:rsidRDefault="005B4EE5" w:rsidP="005B4EE5">
      <w:pPr>
        <w:pStyle w:val="List1"/>
        <w:numPr>
          <w:ilvl w:val="0"/>
          <w:numId w:val="32"/>
        </w:numPr>
      </w:pPr>
      <w:r>
        <w:t>Assessment of response required in specific areas;</w:t>
      </w:r>
    </w:p>
    <w:p w14:paraId="190573BD" w14:textId="77777777" w:rsidR="005B4EE5" w:rsidRDefault="005B4EE5" w:rsidP="005B4EE5">
      <w:pPr>
        <w:pStyle w:val="List1"/>
        <w:numPr>
          <w:ilvl w:val="0"/>
          <w:numId w:val="32"/>
        </w:numPr>
      </w:pPr>
      <w:r>
        <w:t>Indication of response times;</w:t>
      </w:r>
    </w:p>
    <w:p w14:paraId="0135E7E4" w14:textId="77777777" w:rsidR="005B4EE5" w:rsidRDefault="005B4EE5" w:rsidP="005B4EE5">
      <w:pPr>
        <w:pStyle w:val="List1"/>
        <w:numPr>
          <w:ilvl w:val="0"/>
          <w:numId w:val="32"/>
        </w:numPr>
      </w:pPr>
      <w:r>
        <w:t>Indication of intervention times;</w:t>
      </w:r>
    </w:p>
    <w:p w14:paraId="0C0DBB39" w14:textId="77777777" w:rsidR="005B4EE5" w:rsidRDefault="005B4EE5" w:rsidP="005B4EE5">
      <w:pPr>
        <w:pStyle w:val="List1"/>
        <w:numPr>
          <w:ilvl w:val="0"/>
          <w:numId w:val="32"/>
        </w:numPr>
      </w:pPr>
      <w:proofErr w:type="gramStart"/>
      <w:r>
        <w:t>Assessment of mobile resources e.g.</w:t>
      </w:r>
      <w:proofErr w:type="gramEnd"/>
      <w:r>
        <w:t xml:space="preserve">  pollution combating vessels, buoy tenders, emergency towing vessels, </w:t>
      </w:r>
      <w:proofErr w:type="spellStart"/>
      <w:r>
        <w:t>guardships</w:t>
      </w:r>
      <w:proofErr w:type="spellEnd"/>
      <w:r>
        <w:t>, buoys, temporary VTS capability;</w:t>
      </w:r>
    </w:p>
    <w:p w14:paraId="05D41F53" w14:textId="77777777" w:rsidR="005B4EE5" w:rsidRDefault="005B4EE5" w:rsidP="005B4EE5">
      <w:pPr>
        <w:pStyle w:val="List1"/>
        <w:numPr>
          <w:ilvl w:val="0"/>
          <w:numId w:val="32"/>
        </w:numPr>
      </w:pPr>
      <w:proofErr w:type="gramStart"/>
      <w:r>
        <w:t>Assessment of electronic resources such as AIS and information systems.</w:t>
      </w:r>
      <w:proofErr w:type="gramEnd"/>
    </w:p>
    <w:p w14:paraId="35C2792C" w14:textId="77777777" w:rsidR="005B4EE5" w:rsidRDefault="005B4EE5" w:rsidP="005B4EE5">
      <w:pPr>
        <w:pStyle w:val="BodyText"/>
      </w:pPr>
      <w:r>
        <w:t xml:space="preserve">A helpful tool for decision making with respect to the marking of wrecks that </w:t>
      </w:r>
      <w:proofErr w:type="gramStart"/>
      <w:r>
        <w:t>should be developed</w:t>
      </w:r>
      <w:proofErr w:type="gramEnd"/>
      <w:r>
        <w:t xml:space="preserve"> beforehand is a ‘marking requirements map’, indicating the different marking requirements in specific sea-areas.  For each of these areas the marking requirements </w:t>
      </w:r>
      <w:proofErr w:type="gramStart"/>
      <w:r>
        <w:t>should be based</w:t>
      </w:r>
      <w:proofErr w:type="gramEnd"/>
      <w:r>
        <w:t xml:space="preserve"> on information and knowledge of the types and size of vessels in the area, traffic patterns and minimum under-keel clearance requirements.</w:t>
      </w:r>
    </w:p>
    <w:p w14:paraId="00AF7028" w14:textId="77777777" w:rsidR="005B4EE5" w:rsidRDefault="005B4EE5" w:rsidP="005B4EE5">
      <w:pPr>
        <w:pStyle w:val="Heading1"/>
        <w:tabs>
          <w:tab w:val="num" w:pos="0"/>
        </w:tabs>
        <w:ind w:left="709" w:hanging="709"/>
      </w:pPr>
      <w:bookmarkStart w:id="24" w:name="_Toc462413278"/>
      <w:bookmarkStart w:id="25" w:name="_Toc465771119"/>
      <w:r>
        <w:t>DECISIONS AND ACTIONS</w:t>
      </w:r>
      <w:bookmarkEnd w:id="24"/>
      <w:bookmarkEnd w:id="25"/>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49E39C7F" w:rsidR="005B4EE5" w:rsidRDefault="005B4EE5" w:rsidP="005B4EE5">
      <w:pPr>
        <w:pStyle w:val="List1"/>
        <w:numPr>
          <w:ilvl w:val="0"/>
          <w:numId w:val="34"/>
        </w:numPr>
      </w:pPr>
      <w:r>
        <w:t xml:space="preserve">Immediate broadcast of initial </w:t>
      </w:r>
      <w:ins w:id="26" w:author="Jim Foye" w:date="2017-04-26T10:21:00Z">
        <w:r w:rsidR="00AE63C3">
          <w:t>Maritime S</w:t>
        </w:r>
      </w:ins>
      <w:del w:id="27" w:author="Jim Foye" w:date="2017-04-26T10:21:00Z">
        <w:r w:rsidDel="00AE63C3">
          <w:delText>s</w:delText>
        </w:r>
      </w:del>
      <w:r>
        <w:t xml:space="preserve">afety </w:t>
      </w:r>
      <w:ins w:id="28" w:author="Jim Foye" w:date="2017-04-26T10:21:00Z">
        <w:r w:rsidR="00AE63C3">
          <w:t>Information</w:t>
        </w:r>
      </w:ins>
      <w:ins w:id="29" w:author="Jim Foye" w:date="2017-04-26T10:23:00Z">
        <w:r w:rsidR="006C2F80">
          <w:t xml:space="preserve"> (MSI)</w:t>
        </w:r>
      </w:ins>
      <w:del w:id="30" w:author="Jim Foye" w:date="2017-04-26T10:26:00Z">
        <w:r w:rsidDel="00F430AF">
          <w:delText>message</w:delText>
        </w:r>
      </w:del>
      <w:r>
        <w:t xml:space="preserve"> (navigational warning) concerning the new dangerous wreck.</w:t>
      </w:r>
    </w:p>
    <w:p w14:paraId="47108783" w14:textId="6FB6410C" w:rsidR="005B4EE5" w:rsidRDefault="005B4EE5" w:rsidP="005B4EE5">
      <w:pPr>
        <w:pStyle w:val="List1"/>
        <w:numPr>
          <w:ilvl w:val="0"/>
          <w:numId w:val="32"/>
        </w:numPr>
      </w:pPr>
      <w:r>
        <w:t>Obtain as much information as possible about the new wreck.</w:t>
      </w:r>
    </w:p>
    <w:p w14:paraId="602B81C8" w14:textId="77777777" w:rsidR="005B4EE5" w:rsidRDefault="005B4EE5" w:rsidP="005B4EE5">
      <w:pPr>
        <w:pStyle w:val="List1"/>
        <w:numPr>
          <w:ilvl w:val="0"/>
          <w:numId w:val="32"/>
        </w:numPr>
      </w:pPr>
      <w:r>
        <w:t>Consider deployment of a Guard ship on the location of the new wreck.</w:t>
      </w:r>
    </w:p>
    <w:p w14:paraId="001EC3A8" w14:textId="77777777" w:rsidR="005B4EE5" w:rsidRDefault="005B4EE5" w:rsidP="005B4EE5">
      <w:pPr>
        <w:pStyle w:val="List1"/>
        <w:numPr>
          <w:ilvl w:val="0"/>
          <w:numId w:val="32"/>
        </w:numPr>
      </w:pPr>
      <w:r>
        <w:t>Consider whether temporary VTS measures are required for the new wreck.</w:t>
      </w:r>
    </w:p>
    <w:p w14:paraId="3744AA05" w14:textId="77777777" w:rsidR="005B4EE5" w:rsidRDefault="005B4EE5" w:rsidP="005B4EE5">
      <w:pPr>
        <w:pStyle w:val="List1"/>
        <w:numPr>
          <w:ilvl w:val="0"/>
          <w:numId w:val="32"/>
        </w:numPr>
      </w:pPr>
      <w:r>
        <w:lastRenderedPageBreak/>
        <w:t>Consider AIS applications.</w:t>
      </w:r>
    </w:p>
    <w:p w14:paraId="603B5F2D" w14:textId="77777777" w:rsidR="005B4EE5" w:rsidRDefault="005B4EE5" w:rsidP="005B4EE5">
      <w:pPr>
        <w:pStyle w:val="List1"/>
        <w:numPr>
          <w:ilvl w:val="0"/>
          <w:numId w:val="32"/>
        </w:numPr>
      </w:pPr>
      <w:proofErr w:type="gramStart"/>
      <w:r>
        <w:t>Initial marking of the wreck position.</w:t>
      </w:r>
      <w:proofErr w:type="gramEnd"/>
    </w:p>
    <w:p w14:paraId="60BF3602" w14:textId="77777777" w:rsidR="005B4EE5" w:rsidRDefault="005B4EE5" w:rsidP="005B4EE5">
      <w:pPr>
        <w:pStyle w:val="List1"/>
        <w:numPr>
          <w:ilvl w:val="0"/>
          <w:numId w:val="32"/>
        </w:numPr>
      </w:pPr>
      <w:r>
        <w:t>Survey the wreck.</w:t>
      </w:r>
    </w:p>
    <w:p w14:paraId="2287E3D0" w14:textId="77777777" w:rsidR="005B4EE5" w:rsidRDefault="005B4EE5" w:rsidP="005B4EE5">
      <w:pPr>
        <w:pStyle w:val="List1"/>
        <w:numPr>
          <w:ilvl w:val="0"/>
          <w:numId w:val="32"/>
        </w:numPr>
      </w:pPr>
      <w:r>
        <w:t>Consider the permanent marking of the wreck.</w:t>
      </w:r>
    </w:p>
    <w:p w14:paraId="523B6A6B" w14:textId="77777777" w:rsidR="005B4EE5" w:rsidRDefault="005B4EE5" w:rsidP="005B4EE5">
      <w:pPr>
        <w:pStyle w:val="List1"/>
        <w:numPr>
          <w:ilvl w:val="0"/>
          <w:numId w:val="32"/>
        </w:numPr>
      </w:pPr>
      <w:r>
        <w:t>Issue updates.</w:t>
      </w:r>
    </w:p>
    <w:p w14:paraId="4C6E6C21" w14:textId="77777777" w:rsidR="005B4EE5" w:rsidRDefault="005B4EE5" w:rsidP="005B4EE5">
      <w:pPr>
        <w:pStyle w:val="List1"/>
        <w:numPr>
          <w:ilvl w:val="0"/>
          <w:numId w:val="32"/>
        </w:numPr>
      </w:pPr>
      <w:r>
        <w:t xml:space="preserve">Consider whether </w:t>
      </w:r>
      <w:proofErr w:type="gramStart"/>
      <w:r>
        <w:t>continuation of temporary VTS measures are</w:t>
      </w:r>
      <w:proofErr w:type="gramEnd"/>
      <w:r>
        <w:t xml:space="preserve"> necessary.</w:t>
      </w:r>
    </w:p>
    <w:p w14:paraId="4336FEFC" w14:textId="77777777" w:rsidR="005B4EE5" w:rsidRDefault="005B4EE5" w:rsidP="005B4EE5">
      <w:pPr>
        <w:pStyle w:val="List1"/>
        <w:numPr>
          <w:ilvl w:val="0"/>
          <w:numId w:val="32"/>
        </w:numPr>
      </w:pPr>
      <w:r>
        <w:t>Consider whether removal of the wreck is necessary.</w:t>
      </w:r>
    </w:p>
    <w:p w14:paraId="2FE0F0F3" w14:textId="08234382" w:rsidR="005B4EE5" w:rsidRDefault="005B4EE5" w:rsidP="005B4EE5">
      <w:pPr>
        <w:pStyle w:val="List1"/>
        <w:numPr>
          <w:ilvl w:val="0"/>
          <w:numId w:val="32"/>
        </w:numPr>
      </w:pPr>
      <w:r>
        <w:t xml:space="preserve">Identify steps to take if the wreck is not to </w:t>
      </w:r>
      <w:proofErr w:type="gramStart"/>
      <w:r>
        <w:t>be removed</w:t>
      </w:r>
      <w:proofErr w:type="gramEnd"/>
      <w:r>
        <w:t>.</w:t>
      </w:r>
    </w:p>
    <w:p w14:paraId="6388673A" w14:textId="77777777" w:rsidR="005B4EE5" w:rsidRDefault="005B4EE5" w:rsidP="005B4EE5">
      <w:pPr>
        <w:pStyle w:val="Heading2"/>
        <w:tabs>
          <w:tab w:val="num" w:pos="0"/>
        </w:tabs>
        <w:spacing w:before="0" w:after="0"/>
        <w:ind w:left="851" w:hanging="851"/>
      </w:pPr>
      <w:bookmarkStart w:id="31" w:name="_Toc462413279"/>
      <w:bookmarkStart w:id="32" w:name="_Toc465771120"/>
      <w:r>
        <w:t>Immediate broadcast of an initial Safety message concerning the new dangerous wreck</w:t>
      </w:r>
      <w:bookmarkEnd w:id="31"/>
      <w:bookmarkEnd w:id="32"/>
    </w:p>
    <w:p w14:paraId="1D940BE4" w14:textId="77777777" w:rsidR="00583D9A" w:rsidRPr="00583D9A" w:rsidRDefault="00583D9A" w:rsidP="00583D9A">
      <w:pPr>
        <w:pStyle w:val="Heading2separationline"/>
      </w:pPr>
    </w:p>
    <w:p w14:paraId="02ED0AD2" w14:textId="77777777" w:rsidR="005B4EE5" w:rsidRDefault="005B4EE5" w:rsidP="005B4EE5">
      <w:pPr>
        <w:pStyle w:val="BodyText"/>
      </w:pPr>
      <w:r>
        <w:t xml:space="preserve">Especially in busy waterways, a new dangerous wreck or obstruction has the capability to cause loss of life, environmental damage and economic impact.  Although, in most incidents detailed information is not directly available, it is extremely important that information on a new wreck or an obstruction </w:t>
      </w:r>
      <w:proofErr w:type="gramStart"/>
      <w:r>
        <w:t>is immediately made</w:t>
      </w:r>
      <w:proofErr w:type="gramEnd"/>
      <w:r>
        <w:t xml:space="preserve"> known to shipping.</w:t>
      </w:r>
    </w:p>
    <w:p w14:paraId="5AC4B93C" w14:textId="30D080A2" w:rsidR="005B4EE5" w:rsidRDefault="005B4EE5" w:rsidP="005B4EE5">
      <w:pPr>
        <w:pStyle w:val="BodyText"/>
      </w:pPr>
      <w:r>
        <w:t>An initial</w:t>
      </w:r>
      <w:ins w:id="33" w:author="Jim Foye" w:date="2017-04-26T10:26:00Z">
        <w:r w:rsidR="00F430AF">
          <w:t xml:space="preserve"> MSI</w:t>
        </w:r>
      </w:ins>
      <w:del w:id="34" w:author="Jim Foye" w:date="2017-04-26T10:26:00Z">
        <w:r w:rsidDel="00F430AF">
          <w:delText xml:space="preserve"> safety</w:delText>
        </w:r>
      </w:del>
      <w:r>
        <w:t xml:space="preserve"> message (navigational warning), indicating the approximate position of the new wreck and any other relevant information, should be broadcast </w:t>
      </w:r>
      <w:proofErr w:type="gramStart"/>
      <w:r>
        <w:t>without delay</w:t>
      </w:r>
      <w:proofErr w:type="gramEnd"/>
      <w:r>
        <w:t xml:space="preserve"> on:</w:t>
      </w:r>
    </w:p>
    <w:p w14:paraId="48030D50" w14:textId="051E9F84" w:rsidR="005B4EE5" w:rsidRDefault="005B4EE5" w:rsidP="009950B0">
      <w:pPr>
        <w:pStyle w:val="List1"/>
        <w:numPr>
          <w:ilvl w:val="0"/>
          <w:numId w:val="38"/>
        </w:numPr>
      </w:pPr>
      <w:r>
        <w:t>VHF* (announced on digital selective calling (DSC)</w:t>
      </w:r>
      <w:ins w:id="35" w:author="Jim Foye" w:date="2017-04-26T07:35:00Z">
        <w:r w:rsidR="00D5101D">
          <w:t xml:space="preserve"> and</w:t>
        </w:r>
      </w:ins>
      <w:ins w:id="36" w:author="Jim Foye" w:date="2017-04-26T10:27:00Z">
        <w:r w:rsidR="00D5101D">
          <w:t>/</w:t>
        </w:r>
      </w:ins>
      <w:ins w:id="37" w:author="Jim Foye" w:date="2017-04-26T07:35:00Z">
        <w:r w:rsidR="001B6BC4">
          <w:t>or voice</w:t>
        </w:r>
      </w:ins>
      <w:r>
        <w:t>)</w:t>
      </w:r>
    </w:p>
    <w:p w14:paraId="382290BA" w14:textId="22C3C3CA" w:rsidR="005B4EE5" w:rsidRDefault="005B4EE5" w:rsidP="005B4EE5">
      <w:pPr>
        <w:pStyle w:val="List1"/>
        <w:numPr>
          <w:ilvl w:val="0"/>
          <w:numId w:val="32"/>
        </w:numPr>
      </w:pPr>
      <w:r>
        <w:t>MF*(announced on DSC</w:t>
      </w:r>
      <w:ins w:id="38" w:author="Jim Foye" w:date="2017-04-26T07:36:00Z">
        <w:r w:rsidR="00D5101D">
          <w:t xml:space="preserve"> and</w:t>
        </w:r>
      </w:ins>
      <w:ins w:id="39" w:author="Jim Foye" w:date="2017-04-26T10:27:00Z">
        <w:r w:rsidR="00D5101D">
          <w:t>/</w:t>
        </w:r>
      </w:ins>
      <w:ins w:id="40" w:author="Jim Foye" w:date="2017-04-26T07:36:00Z">
        <w:r w:rsidR="001B6BC4">
          <w:t>or voice</w:t>
        </w:r>
      </w:ins>
      <w:r>
        <w:t>)</w:t>
      </w:r>
    </w:p>
    <w:p w14:paraId="2117012B" w14:textId="378C5181" w:rsidR="005B4EE5" w:rsidRDefault="005B4EE5" w:rsidP="005B4EE5">
      <w:pPr>
        <w:pStyle w:val="List1"/>
        <w:numPr>
          <w:ilvl w:val="0"/>
          <w:numId w:val="32"/>
        </w:numPr>
      </w:pPr>
      <w:r>
        <w:t>HF*(announced on DSC</w:t>
      </w:r>
      <w:ins w:id="41" w:author="Jim Foye" w:date="2017-04-26T07:36:00Z">
        <w:r w:rsidR="00D5101D">
          <w:t xml:space="preserve"> and</w:t>
        </w:r>
      </w:ins>
      <w:ins w:id="42" w:author="Jim Foye" w:date="2017-04-26T10:27:00Z">
        <w:r w:rsidR="00D5101D">
          <w:t>/</w:t>
        </w:r>
      </w:ins>
      <w:ins w:id="43"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77777777" w:rsidR="005B4EE5" w:rsidRDefault="005B4EE5" w:rsidP="005B4EE5">
      <w:pPr>
        <w:pStyle w:val="List1"/>
        <w:numPr>
          <w:ilvl w:val="0"/>
          <w:numId w:val="32"/>
        </w:numPr>
      </w:pPr>
      <w:r>
        <w:t>NAVTEX*</w:t>
      </w:r>
    </w:p>
    <w:p w14:paraId="3DBAFC59" w14:textId="542312D6" w:rsidR="005B4EE5" w:rsidRDefault="005B4EE5" w:rsidP="005B4EE5">
      <w:pPr>
        <w:pStyle w:val="List1"/>
        <w:numPr>
          <w:ilvl w:val="0"/>
          <w:numId w:val="32"/>
        </w:numPr>
      </w:pPr>
      <w:commentRangeStart w:id="44"/>
      <w:r w:rsidRPr="00F83536">
        <w:t>INMARSAT (EGC)</w:t>
      </w:r>
      <w:commentRangeEnd w:id="44"/>
      <w:r w:rsidR="000D63AB" w:rsidRPr="00F83536">
        <w:rPr>
          <w:rStyle w:val="CommentReference"/>
          <w:rFonts w:eastAsiaTheme="minorHAnsi" w:cstheme="minorBidi"/>
          <w:lang w:eastAsia="en-US"/>
        </w:rPr>
        <w:commentReference w:id="44"/>
      </w:r>
      <w:ins w:id="45" w:author="Jim Foye" w:date="2017-04-26T09:06:00Z">
        <w:r w:rsidR="00F83536">
          <w:t xml:space="preserve"> a</w:t>
        </w:r>
      </w:ins>
      <w:ins w:id="46" w:author="Jim Foye" w:date="2017-04-26T09:05:00Z">
        <w:r w:rsidR="00F83536">
          <w:t xml:space="preserve">nd / or another IMO </w:t>
        </w:r>
        <w:r w:rsidR="00F83536">
          <w:rPr>
            <w:szCs w:val="22"/>
          </w:rPr>
          <w:t>recognized mobile-satellite communication service</w:t>
        </w:r>
      </w:ins>
    </w:p>
    <w:p w14:paraId="496FB1D5" w14:textId="77777777" w:rsidR="005B4EE5" w:rsidRDefault="005B4EE5" w:rsidP="005B4EE5">
      <w:pPr>
        <w:pStyle w:val="List1"/>
        <w:numPr>
          <w:ilvl w:val="0"/>
          <w:numId w:val="32"/>
        </w:numPr>
      </w:pPr>
      <w:r>
        <w:t>Any other communications means available (e.g. mobile phones, email)</w:t>
      </w:r>
    </w:p>
    <w:p w14:paraId="5D061E81" w14:textId="77777777" w:rsidR="005B4EE5" w:rsidRDefault="005B4EE5" w:rsidP="005B4EE5">
      <w:pPr>
        <w:pStyle w:val="BodyText"/>
      </w:pPr>
      <w:proofErr w:type="gramStart"/>
      <w:r>
        <w:t>*In certain circumstances</w:t>
      </w:r>
      <w:proofErr w:type="gramEnd"/>
      <w:r>
        <w:t xml:space="preserve"> it might be necessary to issue an urgent navigational warning.</w:t>
      </w:r>
    </w:p>
    <w:p w14:paraId="4ECD2ACE" w14:textId="77777777" w:rsidR="005B4EE5" w:rsidRDefault="005B4EE5" w:rsidP="005B4EE5">
      <w:pPr>
        <w:pStyle w:val="Heading2"/>
        <w:tabs>
          <w:tab w:val="num" w:pos="0"/>
        </w:tabs>
        <w:spacing w:before="0" w:after="0"/>
        <w:ind w:left="851" w:hanging="851"/>
      </w:pPr>
      <w:bookmarkStart w:id="47" w:name="_Toc462413280"/>
      <w:bookmarkStart w:id="48" w:name="_Toc465771121"/>
      <w:r>
        <w:t>Obtain as much information as possible about wreck</w:t>
      </w:r>
      <w:bookmarkEnd w:id="47"/>
      <w:bookmarkEnd w:id="48"/>
    </w:p>
    <w:p w14:paraId="2FF008EA" w14:textId="77777777" w:rsidR="005B4EE5" w:rsidRPr="005E0265" w:rsidRDefault="005B4EE5" w:rsidP="005B4EE5">
      <w:pPr>
        <w:pStyle w:val="Heading2separationline"/>
      </w:pPr>
    </w:p>
    <w:p w14:paraId="2692B7F3" w14:textId="135C5C0D" w:rsidR="005B4EE5" w:rsidRDefault="005B4EE5" w:rsidP="005B4EE5">
      <w:pPr>
        <w:pStyle w:val="BodyText"/>
      </w:pPr>
      <w:r>
        <w:t xml:space="preserve">Information about a new wreck </w:t>
      </w:r>
      <w:proofErr w:type="gramStart"/>
      <w:r>
        <w:t>should be gathered</w:t>
      </w:r>
      <w:proofErr w:type="gramEnd"/>
      <w:r>
        <w:t xml:space="preserve"> as soon as possible.  In certain situations, this process might well start even before a wreck is actually a fact.  For example, after a collision, </w:t>
      </w:r>
      <w:proofErr w:type="gramStart"/>
      <w:r>
        <w:t>as a result</w:t>
      </w:r>
      <w:proofErr w:type="gramEnd"/>
      <w:r>
        <w:t xml:space="preserve"> of which a vessel is slowly drifting and sinking, any relevant information as to the status of the damaged vessel should be monitored</w:t>
      </w:r>
      <w:ins w:id="49" w:author="Jim Foye" w:date="2017-04-26T09:52:00Z">
        <w:r w:rsidR="008E5258">
          <w:t xml:space="preserve"> including the nature and quality of its cargo</w:t>
        </w:r>
      </w:ins>
      <w:ins w:id="50" w:author="Jim Foye" w:date="2017-04-26T09:54:00Z">
        <w:r w:rsidR="008E5258">
          <w:t xml:space="preserve"> and also the</w:t>
        </w:r>
      </w:ins>
      <w:ins w:id="51" w:author="Jim Foye" w:date="2017-04-26T09:52:00Z">
        <w:r w:rsidR="008E5258">
          <w:t xml:space="preserve"> amount and </w:t>
        </w:r>
      </w:ins>
      <w:ins w:id="52" w:author="Jim Foye" w:date="2017-04-26T09:53:00Z">
        <w:r w:rsidR="008E5258">
          <w:t>types</w:t>
        </w:r>
      </w:ins>
      <w:ins w:id="53" w:author="Jim Foye" w:date="2017-04-26T09:52:00Z">
        <w:r w:rsidR="008E5258">
          <w:t xml:space="preserve"> of oil</w:t>
        </w:r>
      </w:ins>
      <w:ins w:id="54" w:author="Jim Foye" w:date="2017-04-26T09:53:00Z">
        <w:r w:rsidR="008E5258">
          <w:t xml:space="preserve"> on board</w:t>
        </w:r>
      </w:ins>
      <w:r>
        <w:t xml:space="preserve">.  The sooner the actual location of a wreck </w:t>
      </w:r>
      <w:proofErr w:type="gramStart"/>
      <w:r>
        <w:t>is known</w:t>
      </w:r>
      <w:proofErr w:type="gramEnd"/>
      <w:r>
        <w:t xml:space="preserve"> the better. This will save valuable time </w:t>
      </w:r>
      <w:proofErr w:type="gramStart"/>
      <w:r>
        <w:t>so as to</w:t>
      </w:r>
      <w:proofErr w:type="gramEnd"/>
      <w:r>
        <w:t xml:space="preserve"> be able to initially mark the wreck and issue navigational warnings.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55" w:name="_Toc462413281"/>
      <w:bookmarkStart w:id="56" w:name="_Toc465771122"/>
      <w:r>
        <w:t>Consider Deployment of Guard Ship</w:t>
      </w:r>
      <w:bookmarkEnd w:id="55"/>
      <w:bookmarkEnd w:id="56"/>
    </w:p>
    <w:p w14:paraId="6CEECF81" w14:textId="77777777" w:rsidR="005B4EE5" w:rsidRPr="005E0265" w:rsidRDefault="005B4EE5" w:rsidP="005B4EE5">
      <w:pPr>
        <w:pStyle w:val="Heading2separationline"/>
      </w:pPr>
    </w:p>
    <w:p w14:paraId="209B690C" w14:textId="5398DECD" w:rsidR="005B4EE5" w:rsidRDefault="005B4EE5" w:rsidP="005B4EE5">
      <w:pPr>
        <w:pStyle w:val="BodyText"/>
      </w:pPr>
      <w:r>
        <w:t xml:space="preserve">A new wreck can still be dangerous for shipping, despite being marked. </w:t>
      </w:r>
      <w:r w:rsidR="00583D9A">
        <w:t xml:space="preserve"> </w:t>
      </w:r>
      <w:r>
        <w:t>There are many documented incidents where marked wrecks have caused numerous problems resulting in damage, pollution and even loss of life.</w:t>
      </w:r>
    </w:p>
    <w:p w14:paraId="0519BB78" w14:textId="14EF2AEF" w:rsidR="005B4EE5" w:rsidRDefault="005B4EE5" w:rsidP="005B4EE5">
      <w:pPr>
        <w:pStyle w:val="BodyText"/>
      </w:pPr>
      <w:r>
        <w:t>When confronted with a new, possibly dangerous 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t>
      </w:r>
      <w:r w:rsidR="00583D9A">
        <w:t xml:space="preserve">uard ship may be fitted with a </w:t>
      </w:r>
      <w:proofErr w:type="spellStart"/>
      <w:r w:rsidR="00583D9A">
        <w:t>R</w:t>
      </w:r>
      <w:r>
        <w:t>acon</w:t>
      </w:r>
      <w:proofErr w:type="spellEnd"/>
      <w:r>
        <w:t xml:space="preserve">, Morse code ‘D’.  </w:t>
      </w:r>
    </w:p>
    <w:p w14:paraId="067C30C3" w14:textId="77777777" w:rsidR="00583D9A" w:rsidRDefault="00583D9A">
      <w:pPr>
        <w:spacing w:after="200" w:line="276" w:lineRule="auto"/>
        <w:rPr>
          <w:rFonts w:asciiTheme="majorHAnsi" w:eastAsiaTheme="majorEastAsia" w:hAnsiTheme="majorHAnsi" w:cstheme="majorBidi"/>
          <w:b/>
          <w:bCs/>
          <w:caps/>
          <w:color w:val="407EC9"/>
          <w:sz w:val="24"/>
          <w:szCs w:val="24"/>
        </w:rPr>
      </w:pPr>
      <w:bookmarkStart w:id="57" w:name="_Toc462413282"/>
      <w:bookmarkStart w:id="58" w:name="_Toc465771123"/>
      <w:r>
        <w:lastRenderedPageBreak/>
        <w:br w:type="page"/>
      </w:r>
    </w:p>
    <w:p w14:paraId="4739905C" w14:textId="364EC22E" w:rsidR="005B4EE5" w:rsidRDefault="005B4EE5" w:rsidP="005B4EE5">
      <w:pPr>
        <w:pStyle w:val="Heading2"/>
        <w:tabs>
          <w:tab w:val="num" w:pos="0"/>
        </w:tabs>
        <w:spacing w:before="0" w:after="0"/>
        <w:ind w:left="851" w:hanging="851"/>
      </w:pPr>
      <w:r>
        <w:lastRenderedPageBreak/>
        <w:t>Consider Temporary VTS</w:t>
      </w:r>
      <w:bookmarkEnd w:id="57"/>
      <w:bookmarkEnd w:id="58"/>
    </w:p>
    <w:p w14:paraId="0663E1E2" w14:textId="77777777" w:rsidR="005B4EE5" w:rsidRPr="005E0265" w:rsidRDefault="005B4EE5" w:rsidP="005B4EE5">
      <w:pPr>
        <w:pStyle w:val="Heading2separationline"/>
      </w:pPr>
    </w:p>
    <w:p w14:paraId="40DD4104" w14:textId="77777777" w:rsidR="005B4EE5" w:rsidRDefault="005B4EE5" w:rsidP="005B4EE5">
      <w:pPr>
        <w:pStyle w:val="BodyText"/>
      </w:pPr>
      <w:r>
        <w:t xml:space="preserve">In busy shipping areas such as Traffic Separation Schemes (TSS), precautionary areas, channels, harbour approaches, etc. the establishment of a guard ship may not be sufficient / appropriate.  Action to establish temporary VTS measures for the wreck location </w:t>
      </w:r>
      <w:proofErr w:type="gramStart"/>
      <w:r>
        <w:t>should be considered</w:t>
      </w:r>
      <w:proofErr w:type="gramEnd"/>
      <w:r>
        <w:t>.</w:t>
      </w:r>
    </w:p>
    <w:p w14:paraId="03140CD9" w14:textId="77777777" w:rsidR="005B4EE5" w:rsidRDefault="005B4EE5" w:rsidP="005B4EE5">
      <w:pPr>
        <w:pStyle w:val="Heading2"/>
        <w:tabs>
          <w:tab w:val="num" w:pos="0"/>
        </w:tabs>
        <w:spacing w:before="0" w:after="0"/>
        <w:ind w:left="851" w:hanging="851"/>
      </w:pPr>
      <w:bookmarkStart w:id="59" w:name="_Toc462413283"/>
      <w:bookmarkStart w:id="60" w:name="_Toc465771124"/>
      <w:r>
        <w:t>Consider AIS applications</w:t>
      </w:r>
      <w:bookmarkEnd w:id="59"/>
      <w:bookmarkEnd w:id="60"/>
    </w:p>
    <w:p w14:paraId="333DA4DE" w14:textId="77777777" w:rsidR="005B4EE5" w:rsidRPr="005E0265" w:rsidRDefault="005B4EE5" w:rsidP="005B4EE5">
      <w:pPr>
        <w:pStyle w:val="Heading2separationline"/>
      </w:pPr>
    </w:p>
    <w:p w14:paraId="5EEAAFCA" w14:textId="77777777" w:rsidR="005B4EE5" w:rsidRDefault="005B4EE5" w:rsidP="005B4EE5">
      <w:pPr>
        <w:pStyle w:val="BodyText"/>
      </w:pPr>
      <w:r>
        <w:t>AIS applications may be appropriate to physically mark the area of the wreck, promulgate information concerning the wreck or virtually mark the wreck (virtual AIS).  This may be particularly relevant if the weather and sea state prevent ship deployment.</w:t>
      </w:r>
    </w:p>
    <w:p w14:paraId="6C66D2BD" w14:textId="77777777" w:rsidR="005B4EE5" w:rsidRDefault="005B4EE5" w:rsidP="005B4EE5">
      <w:pPr>
        <w:pStyle w:val="Heading2"/>
        <w:tabs>
          <w:tab w:val="num" w:pos="0"/>
        </w:tabs>
        <w:spacing w:before="0" w:after="0"/>
        <w:ind w:left="851" w:hanging="851"/>
      </w:pPr>
      <w:bookmarkStart w:id="61" w:name="_Toc462413284"/>
      <w:bookmarkStart w:id="62" w:name="_Toc465771125"/>
      <w:r>
        <w:t>Initial marking of the Wreck</w:t>
      </w:r>
      <w:bookmarkEnd w:id="61"/>
      <w:bookmarkEnd w:id="62"/>
    </w:p>
    <w:p w14:paraId="3FAF8E40" w14:textId="77777777" w:rsidR="005B4EE5" w:rsidRPr="005E0265" w:rsidRDefault="005B4EE5" w:rsidP="005B4EE5">
      <w:pPr>
        <w:pStyle w:val="Heading2separationline"/>
      </w:pPr>
    </w:p>
    <w:p w14:paraId="4CF1152D" w14:textId="48B507F4" w:rsidR="005B4EE5" w:rsidRDefault="005B4EE5" w:rsidP="005B4EE5">
      <w:pPr>
        <w:pStyle w:val="BodyText"/>
        <w:rPr>
          <w:ins w:id="63" w:author="Jim Foye" w:date="2017-04-26T10:02:00Z"/>
        </w:rPr>
      </w:pPr>
      <w:r>
        <w:t xml:space="preserve">Weather conditions, sea state and unknown facts about the new wreck can all hamper timely marking.  Irrespective of these </w:t>
      </w:r>
      <w:proofErr w:type="gramStart"/>
      <w:r>
        <w:t>circumstances</w:t>
      </w:r>
      <w:proofErr w:type="gramEnd"/>
      <w:r>
        <w:t xml:space="preserve"> it is of great importance that the wreck location is marked as soon as possible and can be readily recognised by ships as a new wreck location.  The IALA MBS provides a means of marking new dangers </w:t>
      </w:r>
      <w:proofErr w:type="gramStart"/>
      <w:r>
        <w:t>through the use of</w:t>
      </w:r>
      <w:proofErr w:type="gramEnd"/>
      <w:r>
        <w:t xml:space="preserve"> appropriate Cardinal, Lateral or emergency wreck marking buoy (EWMB) marks.  In addition, </w:t>
      </w:r>
      <w:proofErr w:type="gramStart"/>
      <w:r>
        <w:t xml:space="preserve">new dangers may be marked by a </w:t>
      </w:r>
      <w:proofErr w:type="spellStart"/>
      <w:r>
        <w:t>R</w:t>
      </w:r>
      <w:r w:rsidR="00583D9A">
        <w:t>acon</w:t>
      </w:r>
      <w:proofErr w:type="spellEnd"/>
      <w:r w:rsidR="00583D9A">
        <w:t xml:space="preserve"> with Morse code ‘D’</w:t>
      </w:r>
      <w:proofErr w:type="gramEnd"/>
      <w:r w:rsidR="00583D9A">
        <w:t>.</w:t>
      </w:r>
    </w:p>
    <w:p w14:paraId="6AF9477D" w14:textId="60C8160D" w:rsidR="00465963" w:rsidRDefault="005B4EE5" w:rsidP="00465963">
      <w:pPr>
        <w:pStyle w:val="BodyText"/>
        <w:rPr>
          <w:ins w:id="64" w:author="Jim Foye" w:date="2017-04-26T10:13:00Z"/>
        </w:rPr>
      </w:pPr>
      <w:r>
        <w:t xml:space="preserve">If used, the EWMB </w:t>
      </w:r>
      <w:proofErr w:type="gramStart"/>
      <w:r>
        <w:t>should be placed</w:t>
      </w:r>
      <w:proofErr w:type="gramEnd"/>
      <w:r>
        <w:t xml:space="preserve"> as</w:t>
      </w:r>
      <w:r w:rsidR="00583D9A">
        <w:t xml:space="preserve"> close to the wreck as possible</w:t>
      </w:r>
      <w:r>
        <w:t xml:space="preserve"> and within any other marks that may be deployed.  The characteristics and location of the buoy </w:t>
      </w:r>
      <w:proofErr w:type="gramStart"/>
      <w:r>
        <w:t>should be promulgated</w:t>
      </w:r>
      <w:proofErr w:type="gramEnd"/>
      <w:r>
        <w:t xml:space="preserve"> to the mariner by all available means.</w:t>
      </w:r>
      <w:ins w:id="65" w:author="Jim Foye" w:date="2017-04-26T10:11:00Z">
        <w:r w:rsidR="00465963">
          <w:t xml:space="preserve"> When more than one EWM</w:t>
        </w:r>
        <w:del w:id="66" w:author="Alfredo Dominguez" w:date="2017-04-27T12:50:00Z">
          <w:r w:rsidR="00465963" w:rsidDel="00F22359">
            <w:delText>D</w:delText>
          </w:r>
        </w:del>
        <w:r w:rsidR="00465963">
          <w:t xml:space="preserve"> </w:t>
        </w:r>
      </w:ins>
      <w:ins w:id="67" w:author="Jim Foye" w:date="2017-04-26T10:12:00Z">
        <w:r w:rsidR="00465963">
          <w:t>are</w:t>
        </w:r>
      </w:ins>
      <w:ins w:id="68" w:author="Jim Foye" w:date="2017-04-26T10:11:00Z">
        <w:r w:rsidR="00465963">
          <w:t xml:space="preserve"> used</w:t>
        </w:r>
      </w:ins>
      <w:ins w:id="69" w:author="Jim Foye" w:date="2017-04-26T10:12:00Z">
        <w:r w:rsidR="00465963">
          <w:t>,</w:t>
        </w:r>
      </w:ins>
      <w:ins w:id="70" w:author="Jim Foye" w:date="2017-04-26T10:11:00Z">
        <w:r w:rsidR="00465963">
          <w:t xml:space="preserve"> the lights should be synchronised </w:t>
        </w:r>
      </w:ins>
    </w:p>
    <w:p w14:paraId="700BE416" w14:textId="3792CC41" w:rsidR="00A413D4" w:rsidRDefault="00A413D4" w:rsidP="00465963">
      <w:pPr>
        <w:pStyle w:val="BodyText"/>
        <w:rPr>
          <w:ins w:id="71" w:author="Jim Foye" w:date="2017-04-26T10:11:00Z"/>
        </w:rPr>
      </w:pPr>
      <w:ins w:id="72" w:author="Jim Foye" w:date="2017-04-26T10:13:00Z">
        <w:r>
          <w:t>In case of a drifting wreck the I</w:t>
        </w:r>
      </w:ins>
      <w:ins w:id="73" w:author="Jim Foye" w:date="2017-04-26T10:14:00Z">
        <w:r>
          <w:t>ALA</w:t>
        </w:r>
      </w:ins>
      <w:ins w:id="74" w:author="Jim Foye" w:date="2017-04-26T10:13:00Z">
        <w:r>
          <w:t xml:space="preserve"> </w:t>
        </w:r>
      </w:ins>
      <w:ins w:id="75" w:author="Jim Foye" w:date="2017-04-26T10:14:00Z">
        <w:r>
          <w:t>guideline</w:t>
        </w:r>
        <w:r w:rsidRPr="004800B5">
          <w:rPr>
            <w:rFonts w:cs="Arial"/>
            <w:lang w:eastAsia="de-DE"/>
          </w:rPr>
          <w:t xml:space="preserve"> on Mobile AtoN (</w:t>
        </w:r>
        <w:proofErr w:type="spellStart"/>
        <w:r w:rsidRPr="004800B5">
          <w:rPr>
            <w:rFonts w:cs="Arial"/>
            <w:lang w:eastAsia="de-DE"/>
          </w:rPr>
          <w:t>MAtoN</w:t>
        </w:r>
        <w:proofErr w:type="spellEnd"/>
        <w:r>
          <w:rPr>
            <w:rFonts w:cs="Arial"/>
            <w:lang w:eastAsia="de-DE"/>
          </w:rPr>
          <w:t xml:space="preserve">) </w:t>
        </w:r>
        <w:proofErr w:type="gramStart"/>
        <w:r>
          <w:rPr>
            <w:rFonts w:cs="Arial"/>
            <w:lang w:eastAsia="de-DE"/>
          </w:rPr>
          <w:t xml:space="preserve">should </w:t>
        </w:r>
      </w:ins>
      <w:ins w:id="76" w:author="Jim Foye" w:date="2017-04-26T10:16:00Z">
        <w:r>
          <w:rPr>
            <w:rFonts w:cs="Arial"/>
            <w:lang w:eastAsia="de-DE"/>
          </w:rPr>
          <w:t xml:space="preserve">also </w:t>
        </w:r>
      </w:ins>
      <w:ins w:id="77" w:author="Jim Foye" w:date="2017-04-26T10:14:00Z">
        <w:r>
          <w:rPr>
            <w:rFonts w:cs="Arial"/>
            <w:lang w:eastAsia="de-DE"/>
          </w:rPr>
          <w:t>be consulted</w:t>
        </w:r>
      </w:ins>
      <w:proofErr w:type="gramEnd"/>
    </w:p>
    <w:p w14:paraId="6A2DDC60" w14:textId="1D1D506B" w:rsidR="005B4EE5" w:rsidRDefault="005B4EE5" w:rsidP="005B4EE5">
      <w:pPr>
        <w:pStyle w:val="BodyText"/>
      </w:pPr>
      <w:proofErr w:type="gramStart"/>
      <w:r>
        <w:t>The wreck buoy(s) should be maintained in position until the wreck is well known and has been promulgated in nautical publications, or until the wreck has been fully surveyed and exact details such as position</w:t>
      </w:r>
      <w:ins w:id="78" w:author="Jim Foye" w:date="2017-04-26T10:19:00Z">
        <w:r w:rsidR="00687E21">
          <w:t>,</w:t>
        </w:r>
      </w:ins>
      <w:r>
        <w:t xml:space="preserve"> </w:t>
      </w:r>
      <w:del w:id="79" w:author="Jim Foye" w:date="2017-04-26T10:19:00Z">
        <w:r w:rsidDel="00687E21">
          <w:delText xml:space="preserve">and </w:delText>
        </w:r>
      </w:del>
      <w:r>
        <w:t>swept clearance above the wreck</w:t>
      </w:r>
      <w:ins w:id="80" w:author="Jim Foye" w:date="2017-04-26T10:19:00Z">
        <w:r w:rsidR="00687E21">
          <w:t xml:space="preserve"> and heading in the case of a </w:t>
        </w:r>
      </w:ins>
      <w:ins w:id="81" w:author="Jim Foye" w:date="2017-04-26T10:20:00Z">
        <w:r w:rsidR="00687E21">
          <w:t>drifting</w:t>
        </w:r>
      </w:ins>
      <w:ins w:id="82" w:author="Jim Foye" w:date="2017-04-26T10:19:00Z">
        <w:r w:rsidR="00687E21">
          <w:t xml:space="preserve"> </w:t>
        </w:r>
      </w:ins>
      <w:ins w:id="83" w:author="Jim Foye" w:date="2017-04-26T10:20:00Z">
        <w:r w:rsidR="00687E21">
          <w:t>wreck</w:t>
        </w:r>
      </w:ins>
      <w:r>
        <w:t xml:space="preserve"> are known, and permanent marking of the wreck has been carried out.</w:t>
      </w:r>
      <w:proofErr w:type="gramEnd"/>
    </w:p>
    <w:p w14:paraId="7C6C3D2B" w14:textId="77777777" w:rsidR="005B4EE5" w:rsidRDefault="005B4EE5" w:rsidP="005B4EE5">
      <w:pPr>
        <w:pStyle w:val="Heading2"/>
        <w:tabs>
          <w:tab w:val="num" w:pos="0"/>
        </w:tabs>
        <w:spacing w:before="0" w:after="0"/>
        <w:ind w:left="851" w:hanging="851"/>
      </w:pPr>
      <w:bookmarkStart w:id="84" w:name="_Toc462413285"/>
      <w:bookmarkStart w:id="85" w:name="_Toc465771126"/>
      <w:r>
        <w:t>Survey of the wreck</w:t>
      </w:r>
      <w:bookmarkEnd w:id="84"/>
      <w:bookmarkEnd w:id="85"/>
    </w:p>
    <w:p w14:paraId="5F7382D8" w14:textId="77777777" w:rsidR="005B4EE5" w:rsidRPr="005E0265" w:rsidRDefault="005B4EE5" w:rsidP="005B4EE5">
      <w:pPr>
        <w:pStyle w:val="Heading2separationline"/>
      </w:pPr>
    </w:p>
    <w:p w14:paraId="6D6F8BC8" w14:textId="0CB700AC" w:rsidR="005B4EE5" w:rsidRDefault="005B4EE5" w:rsidP="005B4EE5">
      <w:pPr>
        <w:pStyle w:val="BodyText"/>
      </w:pPr>
      <w:r>
        <w:t xml:space="preserve">A survey of the new wreck </w:t>
      </w:r>
      <w:proofErr w:type="gramStart"/>
      <w:r>
        <w:t>should be performed</w:t>
      </w:r>
      <w:proofErr w:type="gramEnd"/>
      <w:r>
        <w:t xml:space="preserve"> as soon as possible.  Survey information and details should include, as a minimum, the:</w:t>
      </w:r>
    </w:p>
    <w:p w14:paraId="6B526666" w14:textId="77777777" w:rsidR="005B4EE5" w:rsidRDefault="005B4EE5" w:rsidP="005B4EE5">
      <w:pPr>
        <w:pStyle w:val="Bullet1"/>
      </w:pPr>
      <w:r>
        <w:t>exact position of the wreck;</w:t>
      </w:r>
    </w:p>
    <w:p w14:paraId="532F42E0" w14:textId="77777777" w:rsidR="005B4EE5" w:rsidRDefault="005B4EE5" w:rsidP="005B4EE5">
      <w:pPr>
        <w:pStyle w:val="Bullet1"/>
      </w:pPr>
      <w:r>
        <w:t>stability of the wreck;</w:t>
      </w:r>
    </w:p>
    <w:p w14:paraId="572573E6" w14:textId="77777777" w:rsidR="005B4EE5" w:rsidRDefault="005B4EE5" w:rsidP="005B4EE5">
      <w:pPr>
        <w:pStyle w:val="Bullet1"/>
      </w:pPr>
      <w:r>
        <w:t>wreck orientation or heading;</w:t>
      </w:r>
    </w:p>
    <w:p w14:paraId="52DC274E" w14:textId="77777777" w:rsidR="005B4EE5" w:rsidRDefault="005B4EE5" w:rsidP="005B4EE5">
      <w:pPr>
        <w:pStyle w:val="Bullet1"/>
      </w:pPr>
      <w:proofErr w:type="gramStart"/>
      <w:r>
        <w:t>swept</w:t>
      </w:r>
      <w:proofErr w:type="gramEnd"/>
      <w:r>
        <w:t xml:space="preserve"> depth above the wreck.</w:t>
      </w:r>
    </w:p>
    <w:p w14:paraId="62DCB2A0" w14:textId="77777777" w:rsidR="005B4EE5" w:rsidRDefault="005B4EE5" w:rsidP="005B4EE5">
      <w:pPr>
        <w:pStyle w:val="Heading2"/>
        <w:tabs>
          <w:tab w:val="num" w:pos="0"/>
        </w:tabs>
        <w:spacing w:before="0" w:after="0"/>
        <w:ind w:left="851" w:hanging="851"/>
      </w:pPr>
      <w:bookmarkStart w:id="86" w:name="_Ref458786703"/>
      <w:bookmarkStart w:id="87" w:name="_Toc462413286"/>
      <w:bookmarkStart w:id="88" w:name="_Toc465771127"/>
      <w:r>
        <w:t>Consider the permanent marking of the wreck</w:t>
      </w:r>
      <w:bookmarkEnd w:id="86"/>
      <w:bookmarkEnd w:id="87"/>
      <w:bookmarkEnd w:id="88"/>
    </w:p>
    <w:p w14:paraId="47BD956B" w14:textId="77777777" w:rsidR="005B4EE5" w:rsidRPr="003A3369" w:rsidRDefault="005B4EE5" w:rsidP="005B4EE5">
      <w:pPr>
        <w:pStyle w:val="Heading2separationline"/>
      </w:pPr>
    </w:p>
    <w:p w14:paraId="4F19F5EC" w14:textId="77777777" w:rsidR="005B4EE5" w:rsidRDefault="005B4EE5" w:rsidP="005B4EE5">
      <w:pPr>
        <w:pStyle w:val="BodyText"/>
      </w:pPr>
      <w:r>
        <w:t xml:space="preserve">As soon as the wreck survey details are available, taking into account factors such as shipping routes and traffic density, the marking of the wreck </w:t>
      </w:r>
      <w:proofErr w:type="gramStart"/>
      <w:r>
        <w:t>should be reconsidered</w:t>
      </w:r>
      <w:proofErr w:type="gramEnd"/>
      <w:r>
        <w:t xml:space="preserve">.  When considering </w:t>
      </w:r>
      <w:proofErr w:type="gramStart"/>
      <w:r>
        <w:t>more permanent marking solutions,</w:t>
      </w:r>
      <w:proofErr w:type="gramEnd"/>
      <w:r>
        <w:t xml:space="preserve"> factors to take into account include:</w:t>
      </w:r>
    </w:p>
    <w:p w14:paraId="31FC4696" w14:textId="77777777" w:rsidR="005B4EE5" w:rsidRDefault="005B4EE5" w:rsidP="005B4EE5">
      <w:pPr>
        <w:pStyle w:val="Bullet1"/>
      </w:pPr>
      <w:r>
        <w:t>the use of the MBS:</w:t>
      </w:r>
    </w:p>
    <w:p w14:paraId="362CB8E4" w14:textId="77777777" w:rsidR="005B4EE5" w:rsidRDefault="005B4EE5" w:rsidP="005B4EE5">
      <w:pPr>
        <w:pStyle w:val="Bullet2"/>
      </w:pPr>
      <w:proofErr w:type="gramStart"/>
      <w:r>
        <w:t>is</w:t>
      </w:r>
      <w:proofErr w:type="gramEnd"/>
      <w:r>
        <w:t xml:space="preserve"> the initial marking, as per MBS, sufficient?</w:t>
      </w:r>
    </w:p>
    <w:p w14:paraId="6CBDD8D8" w14:textId="77777777" w:rsidR="005B4EE5" w:rsidRDefault="005B4EE5" w:rsidP="005B4EE5">
      <w:pPr>
        <w:pStyle w:val="Bullet2"/>
      </w:pPr>
      <w:proofErr w:type="gramStart"/>
      <w:r>
        <w:t>is</w:t>
      </w:r>
      <w:proofErr w:type="gramEnd"/>
      <w:r>
        <w:t xml:space="preserve"> there a requirement to reposition the marks?</w:t>
      </w:r>
    </w:p>
    <w:p w14:paraId="4A34C463" w14:textId="77777777" w:rsidR="005B4EE5" w:rsidRDefault="005B4EE5" w:rsidP="005B4EE5">
      <w:pPr>
        <w:pStyle w:val="Bullet2"/>
      </w:pPr>
      <w:proofErr w:type="gramStart"/>
      <w:r>
        <w:t>is</w:t>
      </w:r>
      <w:proofErr w:type="gramEnd"/>
      <w:r>
        <w:t xml:space="preserve"> additional marking needed?</w:t>
      </w:r>
    </w:p>
    <w:p w14:paraId="655EF5C9" w14:textId="77777777" w:rsidR="005B4EE5" w:rsidRDefault="005B4EE5" w:rsidP="005B4EE5">
      <w:pPr>
        <w:pStyle w:val="Bullet2"/>
      </w:pPr>
      <w:proofErr w:type="gramStart"/>
      <w:r>
        <w:t>are</w:t>
      </w:r>
      <w:proofErr w:type="gramEnd"/>
      <w:r>
        <w:t xml:space="preserve"> there other solutions?</w:t>
      </w:r>
    </w:p>
    <w:p w14:paraId="07080879" w14:textId="77777777" w:rsidR="005B4EE5" w:rsidRDefault="005B4EE5" w:rsidP="005B4EE5">
      <w:pPr>
        <w:pStyle w:val="Bullet1"/>
      </w:pPr>
      <w:r>
        <w:t>danger indicators on the wreck;</w:t>
      </w:r>
    </w:p>
    <w:p w14:paraId="5A39C560" w14:textId="77777777" w:rsidR="005B4EE5" w:rsidRDefault="005B4EE5" w:rsidP="005B4EE5">
      <w:pPr>
        <w:pStyle w:val="Bullet1"/>
      </w:pPr>
      <w:proofErr w:type="gramStart"/>
      <w:r>
        <w:lastRenderedPageBreak/>
        <w:t>AIS and AtoN information.</w:t>
      </w:r>
      <w:proofErr w:type="gramEnd"/>
    </w:p>
    <w:p w14:paraId="7555CF49" w14:textId="77777777" w:rsidR="005B4EE5" w:rsidRDefault="005B4EE5" w:rsidP="005B4EE5">
      <w:pPr>
        <w:pStyle w:val="Heading2"/>
        <w:tabs>
          <w:tab w:val="num" w:pos="0"/>
        </w:tabs>
        <w:spacing w:before="0" w:after="0"/>
        <w:ind w:left="851" w:hanging="851"/>
      </w:pPr>
      <w:bookmarkStart w:id="89" w:name="_Toc462413287"/>
      <w:bookmarkStart w:id="90" w:name="_Toc465771128"/>
      <w:r>
        <w:t>Issue Updates</w:t>
      </w:r>
      <w:bookmarkEnd w:id="89"/>
      <w:bookmarkEnd w:id="90"/>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 xml:space="preserve">As soon as further survey details and information concerning the wreck become available, shipping and relevant authorities </w:t>
      </w:r>
      <w:proofErr w:type="gramStart"/>
      <w:r>
        <w:t>should be informed</w:t>
      </w:r>
      <w:proofErr w:type="gramEnd"/>
      <w:r>
        <w:t xml:space="preserve"> immediately.</w:t>
      </w:r>
    </w:p>
    <w:p w14:paraId="10ABAC62" w14:textId="5E9151FC" w:rsidR="005B4EE5" w:rsidRDefault="005B4EE5" w:rsidP="005B4EE5">
      <w:pPr>
        <w:pStyle w:val="BodyText"/>
      </w:pPr>
      <w:r>
        <w:t xml:space="preserve">As survey information and updates </w:t>
      </w:r>
      <w:proofErr w:type="gramStart"/>
      <w:r>
        <w:t>are received</w:t>
      </w:r>
      <w:proofErr w:type="gramEnd"/>
      <w:r>
        <w:t xml:space="preserve">, mariners should be informed through </w:t>
      </w:r>
      <w:ins w:id="91" w:author="Jim Foye" w:date="2017-04-26T10:24:00Z">
        <w:r w:rsidR="006C2F80">
          <w:t>MSI</w:t>
        </w:r>
      </w:ins>
      <w:ins w:id="92" w:author="Jim Foye" w:date="2017-04-26T10:27:00Z">
        <w:r w:rsidR="00D5101D">
          <w:t xml:space="preserve"> </w:t>
        </w:r>
      </w:ins>
      <w:del w:id="93" w:author="Jim Foye" w:date="2017-04-26T10:24:00Z">
        <w:r w:rsidDel="006C2F80">
          <w:delText>Maritime Safety Information (MSI)</w:delText>
        </w:r>
        <w:r w:rsidR="00583D9A" w:rsidDel="006C2F80">
          <w:delText xml:space="preserve"> </w:delText>
        </w:r>
      </w:del>
      <w:r w:rsidR="00583D9A">
        <w:t>systems</w:t>
      </w:r>
      <w:r>
        <w:t xml:space="preserve">, including EGC, NAVTEX and </w:t>
      </w:r>
      <w:proofErr w:type="spellStart"/>
      <w:r w:rsidRPr="003E10F3">
        <w:t>Nt</w:t>
      </w:r>
      <w:r>
        <w:t>oM</w:t>
      </w:r>
      <w:proofErr w:type="spellEnd"/>
      <w:r>
        <w:t>.</w:t>
      </w:r>
    </w:p>
    <w:p w14:paraId="2500D69D" w14:textId="77777777" w:rsidR="005B4EE5" w:rsidRDefault="005B4EE5" w:rsidP="005B4EE5">
      <w:pPr>
        <w:pStyle w:val="Heading2"/>
        <w:tabs>
          <w:tab w:val="num" w:pos="0"/>
        </w:tabs>
        <w:spacing w:before="0" w:after="0"/>
        <w:ind w:left="851" w:hanging="851"/>
      </w:pPr>
      <w:bookmarkStart w:id="94" w:name="_Toc462413288"/>
      <w:bookmarkStart w:id="95" w:name="_Toc465771129"/>
      <w:r>
        <w:t>Consider whether continuation of VTS is necessary</w:t>
      </w:r>
      <w:bookmarkEnd w:id="94"/>
      <w:bookmarkEnd w:id="95"/>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96" w:name="_Toc462413289"/>
      <w:bookmarkStart w:id="97" w:name="_Toc465771130"/>
      <w:r>
        <w:t>Consider whether removal of the wreck is necessary</w:t>
      </w:r>
      <w:bookmarkEnd w:id="96"/>
      <w:bookmarkEnd w:id="97"/>
    </w:p>
    <w:p w14:paraId="0F4C6955" w14:textId="77777777" w:rsidR="005B4EE5" w:rsidRPr="003A3369" w:rsidRDefault="005B4EE5" w:rsidP="005B4EE5">
      <w:pPr>
        <w:pStyle w:val="Heading2separationline"/>
      </w:pPr>
    </w:p>
    <w:p w14:paraId="0171A219" w14:textId="19AF3C5A" w:rsidR="005B4EE5" w:rsidRDefault="005B4EE5" w:rsidP="005B4EE5">
      <w:pPr>
        <w:pStyle w:val="BodyText"/>
      </w:pPr>
      <w:proofErr w:type="gramStart"/>
      <w:r>
        <w:t xml:space="preserve">Based on risk assessment, taking into account traffic densities, traffic patterns, under-keel clearances, draft restrictions, </w:t>
      </w:r>
      <w:ins w:id="98" w:author="Jim Foye" w:date="2017-04-26T10:41:00Z">
        <w:r w:rsidR="001336A5">
          <w:t xml:space="preserve">tidal range </w:t>
        </w:r>
      </w:ins>
      <w:ins w:id="99" w:author="Jim Foye" w:date="2017-04-26T10:43:00Z">
        <w:r w:rsidR="001336A5">
          <w:t>and</w:t>
        </w:r>
      </w:ins>
      <w:ins w:id="100" w:author="Jim Foye" w:date="2017-04-26T10:41:00Z">
        <w:r w:rsidR="001336A5">
          <w:t xml:space="preserve"> </w:t>
        </w:r>
      </w:ins>
      <w:ins w:id="101" w:author="Jim Foye" w:date="2017-04-26T10:42:00Z">
        <w:r w:rsidR="001336A5">
          <w:t>c</w:t>
        </w:r>
      </w:ins>
      <w:ins w:id="102" w:author="Jim Foye" w:date="2017-04-26T10:41:00Z">
        <w:r w:rsidR="001336A5">
          <w:t>urrents in the area</w:t>
        </w:r>
      </w:ins>
      <w:ins w:id="103" w:author="Jim Foye" w:date="2017-04-26T10:42:00Z">
        <w:r w:rsidR="001336A5">
          <w:t>, proximity to shore</w:t>
        </w:r>
      </w:ins>
      <w:ins w:id="104" w:author="Jim Foye" w:date="2017-04-26T10:43:00Z">
        <w:r w:rsidR="00C00F67">
          <w:t>,</w:t>
        </w:r>
      </w:ins>
      <w:ins w:id="105" w:author="Jim Foye" w:date="2017-04-26T10:42:00Z">
        <w:r w:rsidR="001336A5">
          <w:t xml:space="preserve"> </w:t>
        </w:r>
      </w:ins>
      <w:proofErr w:type="spellStart"/>
      <w:r>
        <w:t>etc</w:t>
      </w:r>
      <w:proofErr w:type="spellEnd"/>
      <w:ins w:id="106" w:author="Jim Foye" w:date="2017-04-26T10:46:00Z">
        <w:r w:rsidR="00D135FF">
          <w:t>,</w:t>
        </w:r>
      </w:ins>
      <w:r>
        <w:t xml:space="preserve"> authorities should consider whether the removal of the wreck is necessary.</w:t>
      </w:r>
      <w:proofErr w:type="gramEnd"/>
    </w:p>
    <w:p w14:paraId="7F643FBE" w14:textId="77777777" w:rsidR="005B4EE5" w:rsidRDefault="005B4EE5" w:rsidP="005B4EE5">
      <w:pPr>
        <w:pStyle w:val="BodyText"/>
      </w:pPr>
      <w:r>
        <w:t xml:space="preserve">If the decision </w:t>
      </w:r>
      <w:proofErr w:type="gramStart"/>
      <w:r>
        <w:t>is made</w:t>
      </w:r>
      <w:proofErr w:type="gramEnd"/>
      <w:r>
        <w:t xml:space="preserve"> to remove the wreck, a comprehensive salvage plan must be developed. It should again assess the risk and consider all aspects of the operation.</w:t>
      </w:r>
    </w:p>
    <w:p w14:paraId="43EE51BD" w14:textId="77777777" w:rsidR="005B4EE5" w:rsidRDefault="005B4EE5" w:rsidP="005B4EE5">
      <w:pPr>
        <w:pStyle w:val="Heading2"/>
        <w:tabs>
          <w:tab w:val="num" w:pos="0"/>
        </w:tabs>
        <w:spacing w:before="0" w:after="0"/>
        <w:ind w:left="851" w:hanging="851"/>
      </w:pPr>
      <w:bookmarkStart w:id="107" w:name="_Toc462413290"/>
      <w:bookmarkStart w:id="108" w:name="_Toc465771131"/>
      <w:r>
        <w:t>Identify steps to take if wreck is not to be removed</w:t>
      </w:r>
      <w:bookmarkEnd w:id="107"/>
      <w:bookmarkEnd w:id="108"/>
    </w:p>
    <w:p w14:paraId="28C28C77" w14:textId="77777777" w:rsidR="005B4EE5" w:rsidRPr="003A3369" w:rsidRDefault="005B4EE5" w:rsidP="005B4EE5">
      <w:pPr>
        <w:pStyle w:val="Heading2separationline"/>
      </w:pPr>
    </w:p>
    <w:p w14:paraId="4A936BAD" w14:textId="77777777" w:rsidR="005B4EE5" w:rsidRPr="00725CCA" w:rsidRDefault="005B4EE5" w:rsidP="005B4EE5">
      <w:pPr>
        <w:pStyle w:val="BodyText"/>
      </w:pPr>
      <w:r>
        <w:t xml:space="preserve">If it </w:t>
      </w:r>
      <w:proofErr w:type="gramStart"/>
      <w:r>
        <w:t>is decided</w:t>
      </w:r>
      <w:proofErr w:type="gramEnd"/>
      <w:r>
        <w:t xml:space="preserve"> not to remove the wreck, permanent marking requirements must be reconsidered (see section </w:t>
      </w:r>
      <w:r>
        <w:fldChar w:fldCharType="begin"/>
      </w:r>
      <w:r>
        <w:instrText xml:space="preserve"> REF _Ref458786703 \r \h </w:instrText>
      </w:r>
      <w:r>
        <w:fldChar w:fldCharType="separate"/>
      </w:r>
      <w:r>
        <w:t>3.8</w:t>
      </w:r>
      <w:r>
        <w:fldChar w:fldCharType="end"/>
      </w:r>
      <w:r>
        <w:t>), and the wreck must be charted permanently through the Hydrographic Office.</w:t>
      </w:r>
    </w:p>
    <w:p w14:paraId="14969967" w14:textId="77777777" w:rsidR="005B4EE5" w:rsidRDefault="005B4EE5" w:rsidP="005B4EE5">
      <w:pPr>
        <w:pStyle w:val="Heading1"/>
        <w:tabs>
          <w:tab w:val="num" w:pos="0"/>
        </w:tabs>
        <w:ind w:left="709" w:hanging="709"/>
      </w:pPr>
      <w:bookmarkStart w:id="109" w:name="_Toc462413291"/>
      <w:bookmarkStart w:id="110" w:name="_Toc465771132"/>
      <w:r>
        <w:t>DEFINITIONS</w:t>
      </w:r>
      <w:bookmarkEnd w:id="109"/>
      <w:bookmarkEnd w:id="110"/>
    </w:p>
    <w:p w14:paraId="7087B7D1" w14:textId="77777777" w:rsidR="005B4EE5" w:rsidRDefault="005B4EE5" w:rsidP="005B4EE5">
      <w:pPr>
        <w:pStyle w:val="Heading1separatationline"/>
      </w:pPr>
    </w:p>
    <w:p w14:paraId="21A3BDFF" w14:textId="77777777" w:rsidR="005B4EE5" w:rsidRDefault="005B4EE5" w:rsidP="005B4EE5">
      <w:pPr>
        <w:pStyle w:val="BodyText"/>
      </w:pPr>
      <w:r w:rsidRPr="00B3400D">
        <w:rPr>
          <w:i/>
          <w:highlight w:val="yellow"/>
        </w:rPr>
        <w:t>Suggested text:</w:t>
      </w:r>
      <w:r>
        <w:t xml:space="preserve"> </w:t>
      </w:r>
      <w:commentRangeStart w:id="111"/>
      <w:r w:rsidRPr="008766B4">
        <w:t>The</w:t>
      </w:r>
      <w:commentRangeEnd w:id="111"/>
      <w:r>
        <w:rPr>
          <w:rStyle w:val="CommentReference"/>
        </w:rPr>
        <w:commentReference w:id="111"/>
      </w:r>
      <w:r w:rsidRPr="008766B4">
        <w:t xml:space="preserve"> definitions of terms used in this </w:t>
      </w:r>
      <w:r>
        <w:t>IALA Guideline</w:t>
      </w:r>
      <w:r w:rsidRPr="008766B4">
        <w:t xml:space="preserve"> </w:t>
      </w:r>
      <w:proofErr w:type="gramStart"/>
      <w:r w:rsidRPr="008766B4">
        <w:t>can be found</w:t>
      </w:r>
      <w:proofErr w:type="gramEnd"/>
      <w:r w:rsidRPr="008766B4">
        <w:t xml:space="preserve"> in the International Dictionary of Marine Aids to Navigation (IALA Dictionary) at </w:t>
      </w:r>
      <w:commentRangeStart w:id="112"/>
      <w:r w:rsidR="00A07023">
        <w:fldChar w:fldCharType="begin"/>
      </w:r>
      <w:r w:rsidR="00A07023">
        <w:instrText xml:space="preserve"> HYPERLINK "http://www.iala-aism.org/wiki/dictionary" </w:instrText>
      </w:r>
      <w:r w:rsidR="00A07023">
        <w:fldChar w:fldCharType="separate"/>
      </w:r>
      <w:r w:rsidRPr="008766B4">
        <w:rPr>
          <w:rStyle w:val="Hyperlink"/>
        </w:rPr>
        <w:t>http://www.iala-aism.org/wiki/dictionary</w:t>
      </w:r>
      <w:r w:rsidR="00A07023">
        <w:rPr>
          <w:rStyle w:val="Hyperlink"/>
        </w:rPr>
        <w:fldChar w:fldCharType="end"/>
      </w:r>
      <w:commentRangeEnd w:id="112"/>
      <w:r w:rsidR="00542F35">
        <w:rPr>
          <w:rStyle w:val="CommentReference"/>
        </w:rPr>
        <w:commentReference w:id="112"/>
      </w:r>
      <w:r w:rsidRPr="008766B4">
        <w:t xml:space="preserve">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21BC96DC" w14:textId="77777777" w:rsidR="005B4EE5" w:rsidRDefault="005B4EE5" w:rsidP="005B4EE5">
      <w:pPr>
        <w:pStyle w:val="Heading1"/>
        <w:tabs>
          <w:tab w:val="num" w:pos="0"/>
        </w:tabs>
        <w:ind w:left="709" w:hanging="709"/>
      </w:pPr>
      <w:bookmarkStart w:id="113" w:name="_Toc462413292"/>
      <w:bookmarkStart w:id="114" w:name="_Toc465771133"/>
      <w:r>
        <w:t>ACRONYMS</w:t>
      </w:r>
      <w:bookmarkEnd w:id="113"/>
      <w:bookmarkEnd w:id="114"/>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7777777" w:rsidR="005B4EE5" w:rsidRPr="005E0265" w:rsidRDefault="005B4EE5" w:rsidP="005B4EE5">
      <w:pPr>
        <w:pStyle w:val="Acronym"/>
      </w:pPr>
      <w:r>
        <w:t>AtoN</w:t>
      </w:r>
      <w:r>
        <w:tab/>
        <w:t>Aid(s)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77777777" w:rsidR="005B4EE5" w:rsidRDefault="005B4EE5" w:rsidP="005B4EE5">
      <w:pPr>
        <w:pStyle w:val="Acronym"/>
      </w:pPr>
      <w:r w:rsidRPr="005E0265">
        <w:t>ETV</w:t>
      </w:r>
      <w:r w:rsidRPr="005E0265">
        <w:tab/>
        <w:t>Emergency Towing Vessel</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115" w:author="Jim Foye" w:date="2017-04-26T09:06:00Z"/>
        </w:rPr>
      </w:pPr>
      <w:r>
        <w:t>HF</w:t>
      </w:r>
      <w:r>
        <w:tab/>
      </w:r>
      <w:r w:rsidRPr="007E06DB">
        <w:t>High frequency (3 – 30 MHz)</w:t>
      </w:r>
    </w:p>
    <w:p w14:paraId="60967C8C" w14:textId="5D82125E" w:rsidR="00F83536" w:rsidRDefault="00F83536" w:rsidP="005B4EE5">
      <w:pPr>
        <w:pStyle w:val="Acronym"/>
      </w:pPr>
      <w:ins w:id="116" w:author="Jim Foye" w:date="2017-04-26T09:06:00Z">
        <w:r>
          <w:t>IMO</w:t>
        </w:r>
        <w:r>
          <w:tab/>
        </w:r>
      </w:ins>
      <w:ins w:id="117" w:author="Jim Foye" w:date="2017-04-26T09:07:00Z">
        <w:r>
          <w:t>International</w:t>
        </w:r>
      </w:ins>
      <w:ins w:id="118" w:author="Jim Foye" w:date="2017-04-26T09:06:00Z">
        <w:r>
          <w:t xml:space="preserve"> Maritime Organisation</w:t>
        </w:r>
      </w:ins>
    </w:p>
    <w:p w14:paraId="46828D65" w14:textId="0D3C6253" w:rsidR="005B4EE5" w:rsidRDefault="005B4EE5" w:rsidP="005B4EE5">
      <w:pPr>
        <w:pStyle w:val="Acronym"/>
      </w:pPr>
      <w:r>
        <w:t>INMARSAT</w:t>
      </w:r>
      <w:r>
        <w:tab/>
      </w:r>
      <w:ins w:id="119" w:author="Jim Foye" w:date="2017-04-26T10:36:00Z">
        <w:r w:rsidR="002D1007">
          <w:t>IMO recognized mobile-satellite communication service</w:t>
        </w:r>
        <w:r w:rsidR="002D1007" w:rsidRPr="007E06DB">
          <w:t xml:space="preserve"> </w:t>
        </w:r>
        <w:r w:rsidR="002D1007">
          <w:t xml:space="preserve">for </w:t>
        </w:r>
      </w:ins>
      <w:ins w:id="120" w:author="Jim Foye" w:date="2017-04-26T10:37:00Z">
        <w:r w:rsidR="00414E2E">
          <w:t xml:space="preserve">Sea </w:t>
        </w:r>
      </w:ins>
      <w:ins w:id="121" w:author="Jim Foye" w:date="2017-04-26T10:36:00Z">
        <w:r w:rsidR="002D1007">
          <w:t xml:space="preserve">Area A3. </w:t>
        </w:r>
      </w:ins>
      <w:del w:id="122" w:author="Jim Foye" w:date="2017-04-26T10:37:00Z">
        <w:r w:rsidRPr="007E06DB" w:rsidDel="002D1007">
          <w:delText>International Maritime Satellite Organization</w:delText>
        </w:r>
      </w:del>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lastRenderedPageBreak/>
        <w:t>MF</w:t>
      </w:r>
      <w:r>
        <w:rPr>
          <w:lang w:val="en-US"/>
        </w:rPr>
        <w:tab/>
      </w:r>
      <w:r w:rsidRPr="007E06DB">
        <w:t>Medium Frequency (300 kHz to 3 MHz)</w:t>
      </w:r>
    </w:p>
    <w:p w14:paraId="63C36A0E" w14:textId="77777777" w:rsidR="005B4EE5" w:rsidRDefault="005B4EE5" w:rsidP="005B4EE5">
      <w:pPr>
        <w:pStyle w:val="Acronym"/>
        <w:rPr>
          <w:lang w:val="en-US"/>
        </w:rPr>
      </w:pPr>
      <w:r>
        <w:rPr>
          <w:lang w:val="en-US"/>
        </w:rPr>
        <w:t>MSI</w:t>
      </w:r>
      <w:r>
        <w:rPr>
          <w:lang w:val="en-US"/>
        </w:rPr>
        <w:tab/>
      </w:r>
      <w:r w:rsidRPr="00A411F7">
        <w:rPr>
          <w:lang w:val="en-US"/>
        </w:rPr>
        <w:t>Marine Safety Information</w:t>
      </w: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77777777" w:rsidR="005B4EE5" w:rsidRDefault="005B4EE5" w:rsidP="005B4EE5">
      <w:pPr>
        <w:pStyle w:val="Acronym"/>
      </w:pPr>
      <w:proofErr w:type="spellStart"/>
      <w:r>
        <w:t>NtoM</w:t>
      </w:r>
      <w:proofErr w:type="spellEnd"/>
      <w:r w:rsidRPr="005E0265">
        <w:tab/>
        <w:t>Notices to Mariners</w:t>
      </w:r>
    </w:p>
    <w:p w14:paraId="141DE9F6" w14:textId="77777777" w:rsidR="005B4EE5" w:rsidRDefault="005B4EE5" w:rsidP="005B4EE5">
      <w:pPr>
        <w:pStyle w:val="Acronym"/>
      </w:pPr>
      <w:proofErr w:type="spellStart"/>
      <w:r w:rsidRPr="005E0265">
        <w:t>Racon</w:t>
      </w:r>
      <w:proofErr w:type="spellEnd"/>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77777777" w:rsidR="005B4EE5" w:rsidRDefault="005B4EE5" w:rsidP="005B4EE5">
      <w:pPr>
        <w:pStyle w:val="BodyText"/>
      </w:pPr>
      <w:r w:rsidRPr="005E0265">
        <w:t>VTS</w:t>
      </w:r>
      <w:r w:rsidRPr="005E0265">
        <w:tab/>
        <w:t>Vessel Traffic Services</w:t>
      </w:r>
    </w:p>
    <w:p w14:paraId="141D8733" w14:textId="77777777" w:rsidR="00D32DDF" w:rsidRDefault="00D32DDF" w:rsidP="002C77F4">
      <w:pPr>
        <w:pStyle w:val="Heading1"/>
      </w:pPr>
      <w:bookmarkStart w:id="123" w:name="_Toc465771134"/>
      <w:commentRangeStart w:id="124"/>
      <w:r>
        <w:t>R</w:t>
      </w:r>
      <w:r w:rsidR="0093492E">
        <w:t>EFERENCES</w:t>
      </w:r>
      <w:commentRangeEnd w:id="124"/>
      <w:r w:rsidR="00F333EC">
        <w:rPr>
          <w:rStyle w:val="CommentReference"/>
          <w:rFonts w:asciiTheme="minorHAnsi" w:eastAsiaTheme="minorHAnsi" w:hAnsiTheme="minorHAnsi" w:cstheme="minorBidi"/>
          <w:b w:val="0"/>
          <w:bCs w:val="0"/>
          <w:caps w:val="0"/>
          <w:color w:val="auto"/>
        </w:rPr>
        <w:commentReference w:id="124"/>
      </w:r>
      <w:bookmarkEnd w:id="123"/>
    </w:p>
    <w:p w14:paraId="4BD87117" w14:textId="77777777" w:rsidR="00D32DDF" w:rsidRDefault="00D32DDF" w:rsidP="00D32DDF">
      <w:pPr>
        <w:pStyle w:val="Heading1separatationline"/>
      </w:pPr>
    </w:p>
    <w:p w14:paraId="3F19375C" w14:textId="456D8FE0" w:rsidR="00641F9D" w:rsidRDefault="00641F9D" w:rsidP="00D32DDF">
      <w:pPr>
        <w:pStyle w:val="Reference"/>
        <w:rPr>
          <w:ins w:id="125" w:author="Jim Foye" w:date="2017-04-26T09:19:00Z"/>
        </w:rPr>
      </w:pPr>
      <w:ins w:id="126" w:author="Jim Foye" w:date="2017-04-26T09:19:00Z">
        <w:r>
          <w:t>IALA Guideline 1018 on Risk Management refers</w:t>
        </w:r>
      </w:ins>
    </w:p>
    <w:p w14:paraId="497756B9" w14:textId="03721408" w:rsidR="00D32DDF" w:rsidRDefault="006526E4" w:rsidP="00D32DDF">
      <w:pPr>
        <w:pStyle w:val="Reference"/>
      </w:pPr>
      <w:ins w:id="127" w:author="Jim Foye" w:date="2017-04-26T06:28:00Z">
        <w:r>
          <w:t>Recommendation XXXX – Marking of drifting wreckage</w:t>
        </w:r>
      </w:ins>
    </w:p>
    <w:p w14:paraId="0246C91C" w14:textId="06190D42" w:rsidR="00D32DDF" w:rsidRPr="00D32DDF" w:rsidRDefault="00747ED8" w:rsidP="00D32DDF">
      <w:pPr>
        <w:pStyle w:val="Reference"/>
      </w:pPr>
      <w:ins w:id="128" w:author="Jim Foye" w:date="2017-04-26T11:05:00Z">
        <w:r>
          <w:t>Guideline</w:t>
        </w:r>
      </w:ins>
      <w:ins w:id="129" w:author="Jim Foye" w:date="2017-04-26T06:28:00Z">
        <w:r w:rsidR="006526E4">
          <w:t xml:space="preserve"> XXXX - </w:t>
        </w:r>
      </w:ins>
      <w:ins w:id="130" w:author="Jim Foye" w:date="2017-04-26T06:29:00Z">
        <w:r w:rsidR="006526E4" w:rsidRPr="004800B5">
          <w:rPr>
            <w:rFonts w:cs="Arial"/>
            <w:lang w:eastAsia="de-DE"/>
          </w:rPr>
          <w:t>IALA guidance on Mobile AtoN (</w:t>
        </w:r>
        <w:proofErr w:type="spellStart"/>
        <w:r w:rsidR="006526E4" w:rsidRPr="004800B5">
          <w:rPr>
            <w:rFonts w:cs="Arial"/>
            <w:lang w:eastAsia="de-DE"/>
          </w:rPr>
          <w:t>MAtoN</w:t>
        </w:r>
        <w:proofErr w:type="spellEnd"/>
        <w:r w:rsidR="006526E4">
          <w:rPr>
            <w:rFonts w:cs="Arial"/>
            <w:lang w:eastAsia="de-DE"/>
          </w:rPr>
          <w:t>)</w:t>
        </w:r>
      </w:ins>
      <w:del w:id="131"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132" w:name="_Ref458788647"/>
      <w:bookmarkStart w:id="133" w:name="_Toc462413293"/>
      <w:bookmarkStart w:id="134" w:name="_Toc465771135"/>
      <w:r w:rsidRPr="003A3369">
        <w:rPr>
          <w:caps w:val="0"/>
          <w:lang w:val="en-US"/>
        </w:rPr>
        <w:lastRenderedPageBreak/>
        <w:t>FLOW CHART FOR EMERGENCY MARKING OF DANGEROUS WRECKS</w:t>
      </w:r>
      <w:bookmarkEnd w:id="132"/>
      <w:bookmarkEnd w:id="133"/>
      <w:bookmarkEnd w:id="134"/>
    </w:p>
    <w:p w14:paraId="342B9258" w14:textId="77777777" w:rsidR="00F333EC" w:rsidRPr="003A3369" w:rsidRDefault="00F333EC" w:rsidP="00F333EC">
      <w:pPr>
        <w:pStyle w:val="BodyText"/>
        <w:jc w:val="center"/>
      </w:pPr>
      <w:r w:rsidRPr="00D81B50">
        <w:rPr>
          <w:noProof/>
          <w:lang w:eastAsia="en-GB"/>
        </w:rPr>
        <mc:AlternateContent>
          <mc:Choice Requires="wpg">
            <w:drawing>
              <wp:inline distT="0" distB="0" distL="0" distR="0" wp14:anchorId="49848441" wp14:editId="1CF75EEC">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10FDD71A" w14:textId="1D1F8DD8"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135" w:author="Jim Foye" w:date="2017-04-26T10:27:00Z">
                                <w:r w:rsidR="00D5101D">
                                  <w:rPr>
                                    <w:rFonts w:ascii="Arial" w:hAnsi="Arial" w:cs="Arial"/>
                                    <w:sz w:val="21"/>
                                    <w:szCs w:val="21"/>
                                  </w:rPr>
                                  <w:t>MSI</w:t>
                                </w:r>
                              </w:ins>
                              <w:del w:id="136"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F333EC" w:rsidRPr="00DB519D" w:rsidRDefault="00F333EC" w:rsidP="00F333EC">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F333EC" w:rsidRPr="00011C40" w:rsidRDefault="00F333EC" w:rsidP="00F333EC">
                                <w:pPr>
                                  <w:rPr>
                                    <w:rFonts w:ascii="Arial" w:hAnsi="Arial" w:cs="Arial"/>
                                    <w:szCs w:val="18"/>
                                  </w:rPr>
                                </w:pPr>
                                <w:r w:rsidRPr="00011C40">
                                  <w:rPr>
                                    <w:rFonts w:ascii="Arial" w:hAnsi="Arial" w:cs="Arial"/>
                                    <w:szCs w:val="18"/>
                                  </w:rPr>
                                  <w:t>- Temporary VTS (</w:t>
                                </w:r>
                                <w:ins w:id="137" w:author="Jim Foye" w:date="2017-04-26T10:29:00Z">
                                  <w:r w:rsidR="00706390">
                                    <w:rPr>
                                      <w:rFonts w:ascii="Arial" w:hAnsi="Arial" w:cs="Arial"/>
                                      <w:szCs w:val="18"/>
                                    </w:rPr>
                                    <w:t>3</w:t>
                                  </w:r>
                                </w:ins>
                                <w:del w:id="138"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72E7366E" w14:textId="77777777" w:rsidR="00706390" w:rsidRDefault="00F333EC">
                                <w:pPr>
                                  <w:numPr>
                                    <w:ilvl w:val="0"/>
                                    <w:numId w:val="36"/>
                                  </w:numPr>
                                  <w:spacing w:line="240" w:lineRule="auto"/>
                                  <w:rPr>
                                    <w:ins w:id="139" w:author="Jim Foye" w:date="2017-04-26T10:34:00Z"/>
                                    <w:rFonts w:ascii="Arial" w:hAnsi="Arial" w:cs="Arial"/>
                                    <w:szCs w:val="18"/>
                                  </w:rPr>
                                  <w:pPrChange w:id="140"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F333EC" w:rsidRPr="00706390" w:rsidRDefault="00706390">
                                <w:pPr>
                                  <w:numPr>
                                    <w:ilvl w:val="0"/>
                                    <w:numId w:val="36"/>
                                  </w:numPr>
                                  <w:spacing w:line="240" w:lineRule="auto"/>
                                  <w:rPr>
                                    <w:rFonts w:ascii="Arial" w:hAnsi="Arial" w:cs="Arial"/>
                                    <w:szCs w:val="18"/>
                                  </w:rPr>
                                  <w:pPrChange w:id="141" w:author="Jim Foye" w:date="2017-04-26T11:05:00Z">
                                    <w:pPr>
                                      <w:numPr>
                                        <w:numId w:val="41"/>
                                      </w:numPr>
                                      <w:tabs>
                                        <w:tab w:val="num" w:pos="360"/>
                                        <w:tab w:val="num" w:pos="720"/>
                                      </w:tabs>
                                      <w:spacing w:line="240" w:lineRule="auto"/>
                                      <w:ind w:left="720" w:hanging="720"/>
                                    </w:pPr>
                                  </w:pPrChange>
                                </w:pPr>
                                <w:ins w:id="142" w:author="Jim Foye" w:date="2017-04-26T10:34:00Z">
                                  <w:r>
                                    <w:rPr>
                                      <w:rFonts w:ascii="Arial" w:hAnsi="Arial" w:cs="Arial"/>
                                      <w:szCs w:val="18"/>
                                    </w:rPr>
                                    <w:t>O</w:t>
                                  </w:r>
                                </w:ins>
                                <w:ins w:id="143" w:author="Jim Foye" w:date="2017-04-26T10:31:00Z">
                                  <w:r w:rsidRPr="00706390">
                                    <w:rPr>
                                      <w:rFonts w:ascii="Arial" w:hAnsi="Arial" w:cs="Arial"/>
                                      <w:szCs w:val="18"/>
                                    </w:rPr>
                                    <w:t>rientation / heading</w:t>
                                  </w:r>
                                </w:ins>
                              </w:p>
                              <w:p w14:paraId="49D113E6" w14:textId="50694E21" w:rsidR="00F333EC" w:rsidRPr="00706390" w:rsidDel="00706390" w:rsidRDefault="00F333EC">
                                <w:pPr>
                                  <w:numPr>
                                    <w:ilvl w:val="0"/>
                                    <w:numId w:val="36"/>
                                  </w:numPr>
                                  <w:spacing w:line="240" w:lineRule="auto"/>
                                  <w:rPr>
                                    <w:del w:id="144" w:author="Jim Foye" w:date="2017-04-26T10:34:00Z"/>
                                    <w:rFonts w:ascii="Arial" w:hAnsi="Arial" w:cs="Arial"/>
                                    <w:szCs w:val="18"/>
                                  </w:rPr>
                                  <w:pPrChange w:id="145"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146" w:author="Jim Foye" w:date="2017-04-26T10:34:00Z">
                                  <w:r w:rsidR="00706390">
                                    <w:rPr>
                                      <w:rFonts w:ascii="Arial" w:hAnsi="Arial" w:cs="Arial"/>
                                      <w:szCs w:val="18"/>
                                    </w:rPr>
                                    <w:t xml:space="preserve"> </w:t>
                                  </w:r>
                                  <w:proofErr w:type="spellStart"/>
                                  <w:r w:rsidR="00706390">
                                    <w:rPr>
                                      <w:rFonts w:ascii="Arial" w:hAnsi="Arial" w:cs="Arial"/>
                                      <w:szCs w:val="18"/>
                                    </w:rPr>
                                    <w:t>etc</w:t>
                                  </w:r>
                                </w:ins>
                                <w:proofErr w:type="spellEnd"/>
                              </w:p>
                              <w:p w14:paraId="74F54BA6" w14:textId="77777777" w:rsidR="00F333EC" w:rsidRPr="00706390" w:rsidRDefault="00F333EC">
                                <w:pPr>
                                  <w:numPr>
                                    <w:ilvl w:val="0"/>
                                    <w:numId w:val="36"/>
                                  </w:numPr>
                                  <w:spacing w:line="240" w:lineRule="auto"/>
                                  <w:rPr>
                                    <w:rFonts w:ascii="Arial" w:hAnsi="Arial" w:cs="Arial"/>
                                    <w:szCs w:val="18"/>
                                  </w:rPr>
                                  <w:pPrChange w:id="147" w:author="Jim Foye" w:date="2017-04-26T11:05:00Z">
                                    <w:pPr>
                                      <w:numPr>
                                        <w:numId w:val="41"/>
                                      </w:numPr>
                                      <w:tabs>
                                        <w:tab w:val="num" w:pos="360"/>
                                        <w:tab w:val="num" w:pos="720"/>
                                      </w:tabs>
                                      <w:spacing w:line="240" w:lineRule="auto"/>
                                      <w:ind w:left="720" w:hanging="720"/>
                                    </w:pPr>
                                  </w:pPrChange>
                                </w:pPr>
                                <w:del w:id="148"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pPr>
                                  <w:numPr>
                                    <w:ilvl w:val="0"/>
                                    <w:numId w:val="37"/>
                                  </w:numPr>
                                  <w:spacing w:line="240" w:lineRule="auto"/>
                                  <w:rPr>
                                    <w:rFonts w:ascii="Arial" w:hAnsi="Arial" w:cs="Arial"/>
                                    <w:sz w:val="21"/>
                                    <w:szCs w:val="21"/>
                                  </w:rPr>
                                  <w:pPrChange w:id="149"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F333EC" w:rsidRPr="00011C40" w:rsidRDefault="00F333EC">
                                <w:pPr>
                                  <w:numPr>
                                    <w:ilvl w:val="0"/>
                                    <w:numId w:val="37"/>
                                  </w:numPr>
                                  <w:spacing w:line="240" w:lineRule="auto"/>
                                  <w:rPr>
                                    <w:rFonts w:ascii="Arial" w:hAnsi="Arial" w:cs="Arial"/>
                                    <w:szCs w:val="18"/>
                                  </w:rPr>
                                  <w:pPrChange w:id="150"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">
                <o:lock v:ext="edit" aspectratio="t"/>
                <v:rect id="AutoShape 3" o:spid="_x0000_s1027" style="position:absolute;left:1800;top:1306;width:8954;height:13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o:lock v:ext="edit" aspectratio="t" text="t"/>
                </v:rect>
                <v:group id="Group 4" o:spid="_x0000_s1028" style="position:absolute;left:2041;top:4040;width:3405;height:585" coordorigin="1966,4230" coordsize="340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5" o:spid="_x0000_s1029" style="position:absolute;left:1966;top:4230;width:735;height:585" coordorigin="1966,421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3393B767" w14:textId="77777777" w:rsidR="00F333EC" w:rsidRPr="00DB519D" w:rsidRDefault="00F333EC"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9" o:spid="_x0000_s1033" type="#_x0000_t109" style="position:absolute;left:1936;top:5190;width:854;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hsIA&#10;AADbAAAADwAAAGRycy9kb3ducmV2LnhtbERPTWvCQBC9F/wPywhepG7UtkjqKlKI6KGHRi/exuw0&#10;CWZnQ3Yb47/vHAo9Pt73eju4RvXUhdqzgfksAUVceFtzaeB8yp5XoEJEtth4JgMPCrDdjJ7WmFp/&#10;5y/q81gqCeGQooEqxjbVOhQVOQwz3xIL9+07h1FgV2rb4V3CXaMXSfKmHdYsDRW29FFRcct/nIHF&#10;aprv+TM7vFyPNsPX+aWfLo/GTMbD7h1UpCH+i//cBys+WS9f5Af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iGwgAAANsAAAAPAAAAAAAAAAAAAAAAAJgCAABkcnMvZG93&#10;bnJldi54bWxQSwUGAAAAAAQABAD1AAAAhwMAAAAA&#10;"/>
                    <v:shape id="Text Box 10" o:spid="_x0000_s1034" type="#_x0000_t202" style="position:absolute;left:2026;top:5250;width:79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38E7DC16" w14:textId="77777777" w:rsidR="00F333EC" w:rsidRPr="00DB519D" w:rsidRDefault="00F333EC"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AutoShape 12" o:spid="_x0000_s1036" type="#_x0000_t109" style="position:absolute;left:3616;top:430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VacUA&#10;AADbAAAADwAAAGRycy9kb3ducmV2LnhtbESPQWvCQBSE70L/w/IKvYhutG0IqauUQiQeemjai7fX&#10;7DMJZt+G7DaJ/74rCB6HmW+G2ewm04qBetdYVrBaRiCIS6sbrhT8fGeLBITzyBpby6TgQg5224fZ&#10;BlNtR/6iofCVCCXsUlRQe9+lUrqyJoNuaTvi4J1sb9AH2VdS9ziGctPKdRTF0mDDYaHGjj5qKs/F&#10;n1GwTubFnj+z/OX3oDN8XR2H+fNBqafH6f0NhKfJ38M3OteBi+H6JfwAu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tVpxQAAANsAAAAPAAAAAAAAAAAAAAAAAJgCAABkcnMv&#10;ZG93bnJldi54bWxQSwUGAAAAAAQABAD1AAAAigMAAAAA&#10;"/>
                    <v:shape id="Text Box 13" o:spid="_x0000_s1037" type="#_x0000_t202" style="position:absolute;left:3676;top:4365;width:6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545371CF" w14:textId="77777777" w:rsidR="00F333EC" w:rsidRPr="00DB519D" w:rsidRDefault="00F333EC"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15" o:spid="_x0000_s1039" type="#_x0000_t109" style="position:absolute;left:1951;top:5985;width:78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Z+W8IA&#10;AADbAAAADwAAAGRycy9kb3ducmV2LnhtbERPz2vCMBS+D/wfwhN2EU1b55DOKGPQoQcP1l28vTXP&#10;tti8lCSr3X+/HAYeP77fm91oOjGQ861lBekiAUFcWd1yreDrXMzXIHxA1thZJgW/5GG3nTxtMNf2&#10;zicaylCLGMI+RwVNCH0upa8aMugXtieO3NU6gyFCV0vt8B7DTSezJHmVBluODQ329NFQdSt/jIJs&#10;PSs/+VjsX74PusBVehlmy4NSz9Px/Q1EoDE8xP/uvVawjOvjl/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n5bwgAAANsAAAAPAAAAAAAAAAAAAAAAAJgCAABkcnMvZG93&#10;bnJldi54bWxQSwUGAAAAAAQABAD1AAAAhwMAAAAA&#10;"/>
                    <v:shape id="Text Box 16" o:spid="_x0000_s1040" type="#_x0000_t202" style="position:absolute;left:1981;top:6045;width:706;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1E873099" w14:textId="77777777" w:rsidR="00F333EC" w:rsidRPr="00DB519D" w:rsidRDefault="00F333EC"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584A34CF"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19" o:spid="_x0000_s1043" type="#_x0000_t202" style="position:absolute;left:2878;top:2428;width:1887;height:1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14:paraId="6534D77E" w14:textId="77777777" w:rsidR="00F333EC" w:rsidRPr="00DB519D" w:rsidRDefault="00F333EC"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a68QA&#10;AADbAAAADwAAAGRycy9kb3ducmV2LnhtbESP3WoCMRSE74W+QziF3pSa1WqR1SgiCL0o1L8HOG6O&#10;2dXNyZqk7vbtG6Hg5TAz3zCzRWdrcSMfKscKBv0MBHHhdMVGwWG/fpuACBFZY+2YFPxSgMX8qTfD&#10;XLuWt3TbRSMShEOOCsoYm1zKUJRkMfRdQ5y8k/MWY5LeSO2xTXBby2GWfUiLFaeFEhtalVRcdj9W&#10;wfF4cJ28+u/Nq7l4HJ3bxnxtlHp57pZTEJG6+Aj/tz+1gvcx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muvEAAAA2wAAAA8AAAAAAAAAAAAAAAAAmAIAAGRycy9k&#10;b3ducmV2LnhtbFBLBQYAAAAABAAEAPUAAACJAwAAAAA=&#10;" filled="f"/>
                </v:group>
                <v:shape id="Text Box 23" o:spid="_x0000_s1045" type="#_x0000_t202" style="position:absolute;left:6756;top:2789;width:2207;height: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JU8QA&#10;AADbAAAADwAAAGRycy9kb3ducmV2LnhtbESPS2/CMBCE70j9D9Yi9QYODzWQYlBVWoljCa/rNl6S&#10;qPE6il0I/HqMhMRxNDvf7MwWranEiRpXWlYw6EcgiDOrS84VbDffvQkI55E1VpZJwYUcLOYvnRkm&#10;2p55TafU5yJA2CWooPC+TqR0WUEGXd/WxME72sagD7LJpW7wHOCmksMoepMGSw4NBdb0WVD2l/6b&#10;8MbwsB0tf1KKY/wdLb+uu+lxXyn12m0/3kF4av3z+JFeaQXjGO5bAgD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qSVPEAAAA2wAAAA8AAAAAAAAAAAAAAAAAmAIAAGRycy9k&#10;b3ducmV2LnhtbFBLBQYAAAAABAAEAPUAAACJAwAAAAA=&#10;" filled="f">
                  <v:textbox>
                    <w:txbxContent>
                      <w:p w14:paraId="0DC79529" w14:textId="77777777" w:rsidR="00F333EC" w:rsidRPr="00D03B35" w:rsidRDefault="00F333EC"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14:paraId="10FDD71A" w14:textId="1D1F8DD8" w:rsidR="00F333EC" w:rsidRPr="00011C40" w:rsidRDefault="00F333EC"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150" w:author="Jim Foye" w:date="2017-04-26T10:27:00Z">
                          <w:r w:rsidR="00D5101D">
                            <w:rPr>
                              <w:rFonts w:ascii="Arial" w:hAnsi="Arial" w:cs="Arial"/>
                              <w:sz w:val="21"/>
                              <w:szCs w:val="21"/>
                            </w:rPr>
                            <w:t>MSI</w:t>
                          </w:r>
                        </w:ins>
                        <w:del w:id="151"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Line 28" o:spid="_x0000_s1048" style="position:absolute;flip:x;visibility:visible;mso-wrap-style:square" from="2455,3998" to="246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mDsUA&#10;AADbAAAADwAAAGRycy9kb3ducmV2LnhtbESPQWvCQBSE7wX/w/KE3upGa7WkriKF0h5ErBbPr9ln&#10;Esx7G7Krif56Vyj0OMzMN8xs0XGlztT40omB4SABRZI5W0pu4Gf38fQKygcUi5UTMnAhD4t572GG&#10;qXWtfNN5G3IVIeJTNFCEUKda+6wgRj9wNUn0Dq5hDFE2ubYNthHOlR4lyUQzlhIXCqzpvaDsuD2x&#10;gc3veMPt6nrg1XW85+r0Od2vn4157HfLN1CBuvAf/mt/WQMvU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6YOxQAAANsAAAAPAAAAAAAAAAAAAAAAAJgCAABkcnMv&#10;ZG93bnJldi54bWxQSwUGAAAAAAQABAD1AAAAigMAAAAA&#10;"/>
                  <v:shape id="Text Box 34" o:spid="_x0000_s1054" type="#_x0000_t202" style="position:absolute;left:7094;top:5255;width:187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14:paraId="11DE133C" w14:textId="77777777" w:rsidR="00F333EC" w:rsidRPr="00DB519D" w:rsidRDefault="00F333EC"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MyZsYA&#10;AADbAAAADwAAAGRycy9kb3ducmV2LnhtbESPQWvCQBSE70L/w/IKvYhu1EZsmo2UQooePBi9eHvN&#10;viah2bchu43x33cLBY/DzHzDpNvRtGKg3jWWFSzmEQji0uqGKwXnUz7bgHAeWWNrmRTcyME2e5ik&#10;mGh75SMNha9EgLBLUEHtfZdI6cqaDLq57YiD92V7gz7IvpK6x2uAm1Yuo2gtDTYcFmrs6L2m8rv4&#10;MQqWm2nxwYd89/y51znGi8swXe2Venoc315BeBr9Pfzf3mkF8Qv8fQk/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MyZsYAAADbAAAADwAAAAAAAAAAAAAAAACYAgAAZHJz&#10;L2Rvd25yZXYueG1sUEsFBgAAAAAEAAQA9QAAAIsDAAAAAA==&#10;"/>
                <v:shape id="Text Box 36" o:spid="_x0000_s1056" type="#_x0000_t202" style="position:absolute;left:2240;top:4993;width:2985;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14:paraId="5155161A" w14:textId="77777777" w:rsidR="00F333EC" w:rsidRPr="00D03B35" w:rsidRDefault="00F333EC" w:rsidP="00F333EC">
                        <w:pPr>
                          <w:rPr>
                            <w:rFonts w:ascii="Arial" w:hAnsi="Arial" w:cs="Arial"/>
                            <w:sz w:val="22"/>
                          </w:rPr>
                        </w:pPr>
                        <w:r>
                          <w:rPr>
                            <w:rFonts w:ascii="Arial" w:hAnsi="Arial" w:cs="Arial"/>
                            <w:sz w:val="22"/>
                          </w:rPr>
                          <w:t>Issue updates / broadcast as required (3.9)</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39" o:spid="_x0000_s1059" style="position:absolute;flip:x;visibility:visible;mso-wrap-style:square" from="2350,4888" to="235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AutoShape 44" o:spid="_x0000_s1064" type="#_x0000_t109" style="position:absolute;left:6410;top:6528;width:3120;height:1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dQMEA&#10;AADbAAAADwAAAGRycy9kb3ducmV2LnhtbERPTYvCMBC9C/6HMIIX0VRXRapRZKGihz1YvXgbm7Et&#10;NpPSZGv335uDsMfH+97sOlOJlhpXWlYwnUQgiDOrS84VXC/JeAXCeWSNlWVS8EcOdtt+b4Oxti8+&#10;U5v6XIQQdjEqKLyvYyldVpBBN7E1ceAetjHoA2xyqRt8hXBTyVkULaXBkkNDgTV9F5Q901+jYLYa&#10;pQf+SY7z+0knuJje2tHXSanhoNuvQXjq/L/44z5qBcswNnw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jXUDBAAAA2wAAAA8AAAAAAAAAAAAAAAAAmAIAAGRycy9kb3du&#10;cmV2LnhtbFBLBQYAAAAABAAEAPUAAACGAwAAAAA=&#10;"/>
                  <v:shape id="Text Box 45" o:spid="_x0000_s1065" type="#_x0000_t202" style="position:absolute;left:6410;top:6558;width:313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06288D73" w14:textId="77777777" w:rsidR="00F333EC" w:rsidRPr="00011C40" w:rsidRDefault="00F333EC" w:rsidP="00F333EC">
                          <w:pPr>
                            <w:rPr>
                              <w:rFonts w:ascii="Arial" w:hAnsi="Arial" w:cs="Arial"/>
                              <w:sz w:val="21"/>
                              <w:szCs w:val="21"/>
                            </w:rPr>
                          </w:pPr>
                          <w:r w:rsidRPr="00011C40">
                            <w:rPr>
                              <w:rFonts w:ascii="Arial" w:hAnsi="Arial" w:cs="Arial"/>
                              <w:sz w:val="21"/>
                              <w:szCs w:val="21"/>
                            </w:rPr>
                            <w:t>Determine Requirements:</w:t>
                          </w:r>
                        </w:p>
                        <w:p w14:paraId="5CC7330B" w14:textId="77777777" w:rsidR="00F333EC" w:rsidRPr="00011C40" w:rsidRDefault="00F333EC"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F333EC" w:rsidRPr="00011C40" w:rsidRDefault="00F333EC"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F333EC" w:rsidRPr="00011C40" w:rsidRDefault="00F333EC" w:rsidP="00F333EC">
                          <w:pPr>
                            <w:rPr>
                              <w:rFonts w:ascii="Arial" w:hAnsi="Arial" w:cs="Arial"/>
                              <w:szCs w:val="18"/>
                            </w:rPr>
                          </w:pPr>
                          <w:r w:rsidRPr="00011C40">
                            <w:rPr>
                              <w:rFonts w:ascii="Arial" w:hAnsi="Arial" w:cs="Arial"/>
                              <w:szCs w:val="18"/>
                            </w:rPr>
                            <w:t>- Temporary VTS (</w:t>
                          </w:r>
                          <w:ins w:id="152" w:author="Jim Foye" w:date="2017-04-26T10:29:00Z">
                            <w:r w:rsidR="00706390">
                              <w:rPr>
                                <w:rFonts w:ascii="Arial" w:hAnsi="Arial" w:cs="Arial"/>
                                <w:szCs w:val="18"/>
                              </w:rPr>
                              <w:t>3</w:t>
                            </w:r>
                          </w:ins>
                          <w:del w:id="153"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14:paraId="7B3777E5"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52" o:spid="_x0000_s1072" type="#_x0000_t110" style="position:absolute;left:6760;top:8250;width:3315;height:1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f9cQA&#10;AADbAAAADwAAAGRycy9kb3ducmV2LnhtbESPQWvCQBSE74L/YXmF3nRTK1pSVxGh1IOIVfH8mn0m&#10;oXlvQ3Y10V/vFgo9DjPzDTNbdFypKzW+dGLgZZiAIsmcLSU3cDx8DN5A+YBisXJCBm7kYTHv92aY&#10;WtfKF133IVcRIj5FA0UIdaq1zwpi9ENXk0Tv7BrGEGWTa9tgG+Fc6VGSTDRjKXGhwJpWBWU/+wsb&#10;2H2Pd9xu7mfe3Mcnri6f09P21Zjnp275DipQF/7Df+21NTCdwO+X+AP0/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yX/XEAAAA2wAAAA8AAAAAAAAAAAAAAAAAmAIAAGRycy9k&#10;b3ducmV2LnhtbFBLBQYAAAAABAAEAPUAAACJAwAAAAA=&#10;"/>
                  <v:shape id="Text Box 53" o:spid="_x0000_s1073" type="#_x0000_t202" style="position:absolute;left:7524;top:8499;width:187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14:paraId="7D6BDCFB" w14:textId="77777777" w:rsidR="00F333EC" w:rsidRPr="00DB519D" w:rsidRDefault="00F333EC"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AutoShape 55" o:spid="_x0000_s1075" type="#_x0000_t109" style="position:absolute;left:6070;top:9328;width:3590;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uBsUA&#10;AADbAAAADwAAAGRycy9kb3ducmV2LnhtbESPQWvCQBSE7wX/w/KEXqRutGo1ukoRUvTgwbQXb8/s&#10;Mwlm34bsGtN/7xaEHoeZ+YZZbTpTiZYaV1pWMBpGIIgzq0vOFfx8J29zEM4ja6wsk4JfcrBZ915W&#10;GGt75yO1qc9FgLCLUUHhfR1L6bKCDLqhrYmDd7GNQR9kk0vd4D3ATSXHUTSTBksOCwXWtC0ou6Y3&#10;o2A8H6RffEh2k/NeJzgdndrB+16p1373uQThqfP/4Wd7pxV8LODvS/gB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m4GxQAAANsAAAAPAAAAAAAAAAAAAAAAAJgCAABkcnMv&#10;ZG93bnJldi54bWxQSwUGAAAAAAQABAD1AAAAigMAAAAA&#10;"/>
                  <v:shape id="Text Box 56" o:spid="_x0000_s1076" type="#_x0000_t202" style="position:absolute;left:6210;top:9448;width:3315;height: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FA9041F" w14:textId="77777777" w:rsidR="00F333EC" w:rsidRDefault="00F333EC" w:rsidP="00F333EC">
                          <w:pPr>
                            <w:rPr>
                              <w:rFonts w:ascii="Arial" w:hAnsi="Arial" w:cs="Arial"/>
                              <w:sz w:val="21"/>
                              <w:szCs w:val="21"/>
                            </w:rPr>
                          </w:pPr>
                          <w:r>
                            <w:rPr>
                              <w:rFonts w:ascii="Arial" w:hAnsi="Arial" w:cs="Arial"/>
                              <w:sz w:val="21"/>
                              <w:szCs w:val="21"/>
                            </w:rPr>
                            <w:t>Conduct Survey (3.7)</w:t>
                          </w:r>
                        </w:p>
                        <w:p w14:paraId="72E7366E" w14:textId="77777777" w:rsidR="00706390" w:rsidRDefault="00F333EC">
                          <w:pPr>
                            <w:numPr>
                              <w:ilvl w:val="0"/>
                              <w:numId w:val="36"/>
                            </w:numPr>
                            <w:spacing w:line="240" w:lineRule="auto"/>
                            <w:rPr>
                              <w:ins w:id="154" w:author="Jim Foye" w:date="2017-04-26T10:34:00Z"/>
                              <w:rFonts w:ascii="Arial" w:hAnsi="Arial" w:cs="Arial"/>
                              <w:szCs w:val="18"/>
                            </w:rPr>
                            <w:pPrChange w:id="155"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F333EC" w:rsidRPr="00706390" w:rsidRDefault="00706390">
                          <w:pPr>
                            <w:numPr>
                              <w:ilvl w:val="0"/>
                              <w:numId w:val="36"/>
                            </w:numPr>
                            <w:spacing w:line="240" w:lineRule="auto"/>
                            <w:rPr>
                              <w:rFonts w:ascii="Arial" w:hAnsi="Arial" w:cs="Arial"/>
                              <w:szCs w:val="18"/>
                            </w:rPr>
                            <w:pPrChange w:id="156" w:author="Jim Foye" w:date="2017-04-26T11:05:00Z">
                              <w:pPr>
                                <w:numPr>
                                  <w:numId w:val="41"/>
                                </w:numPr>
                                <w:tabs>
                                  <w:tab w:val="num" w:pos="360"/>
                                  <w:tab w:val="num" w:pos="720"/>
                                </w:tabs>
                                <w:spacing w:line="240" w:lineRule="auto"/>
                                <w:ind w:left="720" w:hanging="720"/>
                              </w:pPr>
                            </w:pPrChange>
                          </w:pPr>
                          <w:ins w:id="157" w:author="Jim Foye" w:date="2017-04-26T10:34:00Z">
                            <w:r>
                              <w:rPr>
                                <w:rFonts w:ascii="Arial" w:hAnsi="Arial" w:cs="Arial"/>
                                <w:szCs w:val="18"/>
                              </w:rPr>
                              <w:t>O</w:t>
                            </w:r>
                          </w:ins>
                          <w:ins w:id="158" w:author="Jim Foye" w:date="2017-04-26T10:31:00Z">
                            <w:r w:rsidRPr="00706390">
                              <w:rPr>
                                <w:rFonts w:ascii="Arial" w:hAnsi="Arial" w:cs="Arial"/>
                                <w:szCs w:val="18"/>
                              </w:rPr>
                              <w:t>rientation / heading</w:t>
                            </w:r>
                          </w:ins>
                        </w:p>
                        <w:p w14:paraId="49D113E6" w14:textId="50694E21" w:rsidR="00F333EC" w:rsidRPr="00706390" w:rsidDel="00706390" w:rsidRDefault="00F333EC">
                          <w:pPr>
                            <w:numPr>
                              <w:ilvl w:val="0"/>
                              <w:numId w:val="36"/>
                            </w:numPr>
                            <w:spacing w:line="240" w:lineRule="auto"/>
                            <w:rPr>
                              <w:del w:id="159" w:author="Jim Foye" w:date="2017-04-26T10:34:00Z"/>
                              <w:rFonts w:ascii="Arial" w:hAnsi="Arial" w:cs="Arial"/>
                              <w:szCs w:val="18"/>
                            </w:rPr>
                            <w:pPrChange w:id="160"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161" w:author="Jim Foye" w:date="2017-04-26T10:34:00Z">
                            <w:r w:rsidR="00706390">
                              <w:rPr>
                                <w:rFonts w:ascii="Arial" w:hAnsi="Arial" w:cs="Arial"/>
                                <w:szCs w:val="18"/>
                              </w:rPr>
                              <w:t xml:space="preserve"> etc</w:t>
                            </w:r>
                          </w:ins>
                        </w:p>
                        <w:p w14:paraId="74F54BA6" w14:textId="77777777" w:rsidR="00F333EC" w:rsidRPr="00706390" w:rsidRDefault="00F333EC">
                          <w:pPr>
                            <w:numPr>
                              <w:ilvl w:val="0"/>
                              <w:numId w:val="36"/>
                            </w:numPr>
                            <w:spacing w:line="240" w:lineRule="auto"/>
                            <w:rPr>
                              <w:rFonts w:ascii="Arial" w:hAnsi="Arial" w:cs="Arial"/>
                              <w:szCs w:val="18"/>
                            </w:rPr>
                            <w:pPrChange w:id="162" w:author="Jim Foye" w:date="2017-04-26T11:05:00Z">
                              <w:pPr>
                                <w:numPr>
                                  <w:numId w:val="41"/>
                                </w:numPr>
                                <w:tabs>
                                  <w:tab w:val="num" w:pos="360"/>
                                  <w:tab w:val="num" w:pos="720"/>
                                </w:tabs>
                                <w:spacing w:line="240" w:lineRule="auto"/>
                                <w:ind w:left="720" w:hanging="720"/>
                              </w:pPr>
                            </w:pPrChange>
                          </w:pPr>
                          <w:del w:id="163"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5;top:7288;width:3;height: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59" o:spid="_x0000_s1079" type="#_x0000_t109" style="position:absolute;left:6080;top:11018;width:359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py8UA&#10;AADbAAAADwAAAGRycy9kb3ducmV2LnhtbESPT2vCQBTE74LfYXmCF2k2/mkJqauIENGDh6a99Paa&#10;fU2C2bchu8b47d1CweMwM79h1tvBNKKnztWWFcyjGARxYXXNpYKvz+wlAeE8ssbGMim4k4PtZjxa&#10;Y6rtjT+oz30pAoRdigoq79tUSldUZNBFtiUO3q/tDPogu1LqDm8Bbhq5iOM3abDmsFBhS/uKikt+&#10;NQoWySw/8Dk7rn5OOsPX+Xc/W56Umk6G3TsIT4N/hv/bR60gWcLfl/AD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ynLxQAAANsAAAAPAAAAAAAAAAAAAAAAAJgCAABkcnMv&#10;ZG93bnJldi54bWxQSwUGAAAAAAQABAD1AAAAigMAAAAA&#10;"/>
                  <v:shape id="Text Box 60" o:spid="_x0000_s1080" type="#_x0000_t202" style="position:absolute;left:6370;top:11078;width:3130;height: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14:paraId="760BB326" w14:textId="77777777" w:rsidR="00F333EC" w:rsidRDefault="00F333EC" w:rsidP="00F333EC">
                          <w:pPr>
                            <w:ind w:left="360"/>
                            <w:rPr>
                              <w:rFonts w:ascii="Arial" w:hAnsi="Arial" w:cs="Arial"/>
                              <w:sz w:val="21"/>
                              <w:szCs w:val="21"/>
                            </w:rPr>
                          </w:pPr>
                          <w:r>
                            <w:rPr>
                              <w:rFonts w:ascii="Arial" w:hAnsi="Arial" w:cs="Arial"/>
                              <w:sz w:val="21"/>
                              <w:szCs w:val="21"/>
                            </w:rPr>
                            <w:t>Review results of survey</w:t>
                          </w:r>
                        </w:p>
                        <w:p w14:paraId="39E4A18E" w14:textId="77777777" w:rsidR="00F333EC" w:rsidRDefault="00F333EC">
                          <w:pPr>
                            <w:numPr>
                              <w:ilvl w:val="0"/>
                              <w:numId w:val="37"/>
                            </w:numPr>
                            <w:spacing w:line="240" w:lineRule="auto"/>
                            <w:rPr>
                              <w:rFonts w:ascii="Arial" w:hAnsi="Arial" w:cs="Arial"/>
                              <w:sz w:val="21"/>
                              <w:szCs w:val="21"/>
                            </w:rPr>
                            <w:pPrChange w:id="164"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F333EC" w:rsidRPr="00011C40" w:rsidRDefault="00F333EC">
                          <w:pPr>
                            <w:numPr>
                              <w:ilvl w:val="0"/>
                              <w:numId w:val="37"/>
                            </w:numPr>
                            <w:spacing w:line="240" w:lineRule="auto"/>
                            <w:rPr>
                              <w:rFonts w:ascii="Arial" w:hAnsi="Arial" w:cs="Arial"/>
                              <w:szCs w:val="18"/>
                            </w:rPr>
                            <w:pPrChange w:id="165"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v:textbox>
                  </v:shape>
                </v:group>
                <v:group id="Group 61" o:spid="_x0000_s1081" style="position:absolute;left:6180;top:12290;width:3315;height:1130" coordorigin="6690,12060" coordsize="3315,1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62" o:spid="_x0000_s1082" type="#_x0000_t110" style="position:absolute;left:6690;top:12060;width:3315;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v0sUA&#10;AADbAAAADwAAAGRycy9kb3ducmV2LnhtbESPQWvCQBSE7wX/w/IEb3VTKyqpq5SC1IMUjeL5NftM&#10;QvPehuxqUn99t1DocZiZb5jluuda3aj1lRMDT+MEFEnubCWFgdNx87gA5QOKxdoJGfgmD+vV4GGJ&#10;qXWdHOiWhUJFiPgUDZQhNKnWPi+J0Y9dQxK9i2sZQ5RtoW2LXYRzrSdJMtOMlcSFEht6Kyn/yq5s&#10;YP853XO3u194d5+eub6+z88fz8aMhv3rC6hAffgP/7W31sBiBr9f4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y/SxQAAANsAAAAPAAAAAAAAAAAAAAAAAJgCAABkcnMv&#10;ZG93bnJldi54bWxQSwUGAAAAAAQABAD1AAAAigMAAAAA&#10;"/>
                  <v:shape id="Text Box 63" o:spid="_x0000_s1083" type="#_x0000_t202" style="position:absolute;left:7244;top:12315;width:221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14:paraId="0AE20C57" w14:textId="77777777" w:rsidR="00F333EC" w:rsidRPr="00DB519D" w:rsidRDefault="00F333EC" w:rsidP="00F333EC">
                          <w:pPr>
                            <w:jc w:val="center"/>
                            <w:rPr>
                              <w:rFonts w:ascii="Arial" w:hAnsi="Arial" w:cs="Arial"/>
                              <w:sz w:val="22"/>
                            </w:rPr>
                          </w:pPr>
                          <w:r>
                            <w:rPr>
                              <w:rFonts w:ascii="Arial" w:hAnsi="Arial" w:cs="Arial"/>
                              <w:sz w:val="22"/>
                            </w:rPr>
                            <w:t>Is removal of wreck necessary? (3.11)</w:t>
                          </w:r>
                        </w:p>
                      </w:txbxContent>
                    </v:textbox>
                  </v:shape>
                </v:group>
                <v:shape id="Text Box 64" o:spid="_x0000_s1084" type="#_x0000_t202" style="position:absolute;left:5465;top:821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14:paraId="270E74F8"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461C236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14:paraId="3763F696" w14:textId="77777777" w:rsidR="00F333EC" w:rsidRPr="00111C86" w:rsidRDefault="00F333EC"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14:paraId="0861C57D" w14:textId="77777777" w:rsidR="00F333EC" w:rsidRPr="00111C86" w:rsidRDefault="00F333EC"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73" o:spid="_x0000_s1093" type="#_x0000_t202" style="position:absolute;left:6380;top:13833;width:2985;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gU8MA&#10;AADbAAAADwAAAGRycy9kb3ducmV2LnhtbESP0WrCQBRE3wX/YbmFvohulJrU1FW00JJXNR9wzV6T&#10;0OzdkF1N8vfdQsHHYWbOMNv9YBrxoM7VlhUsFxEI4sLqmksF+eVr/g7CeWSNjWVSMJKD/W462WKq&#10;bc8nepx9KQKEXYoKKu/bVEpXVGTQLWxLHLyb7Qz6ILtS6g77ADeNXEVRLA3WHBYqbOmzouLnfDcK&#10;blk/W2/6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tgU8MAAADbAAAADwAAAAAAAAAAAAAAAACYAgAAZHJzL2Rv&#10;d25yZXYueG1sUEsFBgAAAAAEAAQA9QAAAIgDAAAAAA==&#10;" stroked="f">
                    <v:textbox>
                      <w:txbxContent>
                        <w:p w14:paraId="5C95CAFB" w14:textId="77777777" w:rsidR="00F333EC" w:rsidRPr="00D03B35" w:rsidRDefault="00F333EC"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n8AA&#10;AADbAAAADwAAAGRycy9kb3ducmV2LnhtbERPTWvCQBC9C/6HZYTedGMPxUY3oRQDnqrVFjwO2TEJ&#10;ZmfT7DRJ/333UOjx8b53+eRaNVAfGs8G1qsEFHHpbcOVgY9LsdyACoJssfVMBn4oQJ7NZztMrR/5&#10;nYazVCqGcEjRQC3SpVqHsiaHYeU74sjdfO9QIuwrbXscY7hr9WOSPGmHDceGGjt6ram8n7+dge6r&#10;eisknA77UfxncWXthuPRmIfF9LIFJTTJv/jPfbAGnuPY+CX+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7n8AAAADbAAAADwAAAAAAAAAAAAAAAACYAgAAZHJzL2Rvd25y&#10;ZXYueG1sUEsFBgAAAAAEAAQA9QAAAIUDAAAAAA==&#10;" filled="f"/>
                </v:group>
                <v:shape id="AutoShape 75" o:spid="_x0000_s1095" type="#_x0000_t32" style="position:absolute;left:7836;top:13420;width:2;height:2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14:paraId="7C76570C" w14:textId="77777777" w:rsidR="00F333EC" w:rsidRPr="00D03B35" w:rsidRDefault="00F333EC" w:rsidP="00F333EC">
                        <w:pPr>
                          <w:jc w:val="center"/>
                          <w:rPr>
                            <w:rFonts w:ascii="Arial" w:hAnsi="Arial" w:cs="Arial"/>
                            <w:sz w:val="22"/>
                          </w:rPr>
                        </w:pPr>
                        <w:r>
                          <w:rPr>
                            <w:rFonts w:ascii="Arial" w:hAnsi="Arial" w:cs="Arial"/>
                            <w:sz w:val="22"/>
                          </w:rPr>
                          <w:t>Review marking requirements (3.12)</w:t>
                        </w:r>
                      </w:p>
                    </w:txbxContent>
                  </v:textbox>
                </v:shape>
                <v:shape id="AutoShape 79" o:spid="_x0000_s1097" type="#_x0000_t32" style="position:absolute;left:5496;top:12849;width:684;height: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11-01T13:31:00Z" w:initials="MH">
    <w:p w14:paraId="5811693E" w14:textId="77777777" w:rsidR="005B4EE5" w:rsidRDefault="005B4EE5">
      <w:pPr>
        <w:pStyle w:val="CommentText"/>
      </w:pPr>
      <w:r>
        <w:rPr>
          <w:rStyle w:val="CommentReference"/>
        </w:rPr>
        <w:annotationRef/>
      </w:r>
      <w:r>
        <w:t>Validate please?</w:t>
      </w:r>
    </w:p>
    <w:p w14:paraId="0B59F91B" w14:textId="2AF26A33" w:rsidR="00D50874" w:rsidRDefault="00D50874">
      <w:pPr>
        <w:pStyle w:val="CommentText"/>
      </w:pPr>
      <w:r>
        <w:t>Given the statement on the Document Revision page, t</w:t>
      </w:r>
      <w:r w:rsidR="007965BE">
        <w:t>his must be at least Edition 2.0</w:t>
      </w:r>
      <w:r>
        <w:t>.</w:t>
      </w:r>
    </w:p>
  </w:comment>
  <w:comment w:id="2" w:author="Michael Hadley" w:date="2016-11-01T13:31:00Z" w:initials="MH">
    <w:p w14:paraId="2EFF4ADD" w14:textId="77777777" w:rsidR="005B4EE5" w:rsidRDefault="005B4EE5">
      <w:pPr>
        <w:pStyle w:val="CommentText"/>
      </w:pPr>
      <w:r>
        <w:rPr>
          <w:rStyle w:val="CommentReference"/>
        </w:rPr>
        <w:annotationRef/>
      </w:r>
      <w:r>
        <w:t>Insert date approved by Council</w:t>
      </w:r>
    </w:p>
  </w:comment>
  <w:comment w:id="44" w:author="Jim Foye" w:date="2017-04-26T11:18:00Z" w:initials="JF">
    <w:p w14:paraId="671BAFD7" w14:textId="1D2AFA11" w:rsidR="000D63AB" w:rsidRDefault="000D63AB">
      <w:pPr>
        <w:pStyle w:val="CommentText"/>
      </w:pPr>
      <w:r>
        <w:rPr>
          <w:rStyle w:val="CommentReference"/>
        </w:rPr>
        <w:annotationRef/>
      </w:r>
      <w:r w:rsidR="00252D5C">
        <w:t>Note IALA paper from</w:t>
      </w:r>
      <w:r>
        <w:t xml:space="preserve"> NCSR4, </w:t>
      </w:r>
      <w:r w:rsidR="00252D5C">
        <w:t xml:space="preserve">with IMO changes to Sea Area A3 and likely </w:t>
      </w:r>
      <w:r>
        <w:t>approval of Iridium in 2020</w:t>
      </w:r>
      <w:r w:rsidR="002657C1">
        <w:t xml:space="preserve"> and </w:t>
      </w:r>
      <w:r w:rsidR="00252D5C">
        <w:t xml:space="preserve">possible </w:t>
      </w:r>
      <w:r w:rsidR="002657C1">
        <w:t>others</w:t>
      </w:r>
      <w:r>
        <w:t>.</w:t>
      </w:r>
    </w:p>
  </w:comment>
  <w:comment w:id="111" w:author="Michael Hadley" w:date="2016-11-01T13:39:00Z" w:initials="MH">
    <w:p w14:paraId="12E7C3E0" w14:textId="77777777" w:rsidR="005B4EE5" w:rsidRDefault="005B4EE5">
      <w:pPr>
        <w:pStyle w:val="CommentText"/>
      </w:pPr>
      <w:r>
        <w:rPr>
          <w:rStyle w:val="CommentReference"/>
        </w:rPr>
        <w:annotationRef/>
      </w:r>
      <w:r w:rsidR="00F333EC">
        <w:t>New suggested text</w:t>
      </w:r>
    </w:p>
  </w:comment>
  <w:comment w:id="112" w:author="Jim Foye" w:date="2017-04-26T11:01:00Z" w:initials="JF">
    <w:p w14:paraId="298C551E" w14:textId="784724E9" w:rsidR="00542F35" w:rsidRDefault="00542F35">
      <w:pPr>
        <w:pStyle w:val="CommentText"/>
      </w:pPr>
      <w:r>
        <w:rPr>
          <w:rStyle w:val="CommentReference"/>
        </w:rPr>
        <w:annotationRef/>
      </w:r>
      <w:r>
        <w:t xml:space="preserve">Should include The following in the </w:t>
      </w:r>
      <w:proofErr w:type="spellStart"/>
      <w:r>
        <w:t>Iala</w:t>
      </w:r>
      <w:proofErr w:type="spellEnd"/>
      <w:r>
        <w:t xml:space="preserve"> wiki dictionary</w:t>
      </w:r>
      <w:r w:rsidR="00642510">
        <w:t>:</w:t>
      </w:r>
    </w:p>
    <w:p w14:paraId="25623CC5" w14:textId="1581F9E6" w:rsidR="00542F35" w:rsidRDefault="00542F35" w:rsidP="00A07023">
      <w:pPr>
        <w:pStyle w:val="CommentText"/>
        <w:numPr>
          <w:ilvl w:val="0"/>
          <w:numId w:val="39"/>
        </w:numPr>
      </w:pPr>
      <w:r>
        <w:t>Hazard</w:t>
      </w:r>
    </w:p>
    <w:p w14:paraId="0401ED47" w14:textId="4FFA6197" w:rsidR="00642510" w:rsidRDefault="00642510" w:rsidP="00A07023">
      <w:pPr>
        <w:pStyle w:val="CommentText"/>
        <w:numPr>
          <w:ilvl w:val="0"/>
          <w:numId w:val="39"/>
        </w:numPr>
      </w:pPr>
      <w:r>
        <w:t>Salvage</w:t>
      </w:r>
    </w:p>
    <w:p w14:paraId="58F87DAE" w14:textId="537EAE7A" w:rsidR="00642510" w:rsidRDefault="00642510" w:rsidP="00A07023">
      <w:pPr>
        <w:pStyle w:val="CommentText"/>
        <w:numPr>
          <w:ilvl w:val="0"/>
          <w:numId w:val="39"/>
        </w:numPr>
      </w:pPr>
      <w:r>
        <w:t>Ship</w:t>
      </w:r>
    </w:p>
    <w:p w14:paraId="64B52CBB" w14:textId="19579162" w:rsidR="00542F35" w:rsidRDefault="00542F35" w:rsidP="00A07023">
      <w:pPr>
        <w:pStyle w:val="CommentText"/>
        <w:numPr>
          <w:ilvl w:val="0"/>
          <w:numId w:val="39"/>
        </w:numPr>
      </w:pPr>
      <w:r>
        <w:t>Wreck</w:t>
      </w:r>
    </w:p>
    <w:p w14:paraId="365C989D" w14:textId="77777777" w:rsidR="00542F35" w:rsidRDefault="00542F35">
      <w:pPr>
        <w:pStyle w:val="CommentText"/>
      </w:pPr>
    </w:p>
  </w:comment>
  <w:comment w:id="124" w:author="Michael Hadley" w:date="2016-11-01T13:40:00Z" w:initials="MH">
    <w:p w14:paraId="605215B4" w14:textId="77777777" w:rsidR="00F333EC" w:rsidRDefault="00F333EC">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59F91B" w15:done="0"/>
  <w15:commentEx w15:paraId="2EFF4ADD" w15:done="0"/>
  <w15:commentEx w15:paraId="671BAFD7" w15:done="0"/>
  <w15:commentEx w15:paraId="12E7C3E0" w15:done="0"/>
  <w15:commentEx w15:paraId="365C989D" w15:done="0"/>
  <w15:commentEx w15:paraId="60521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72492" w14:textId="77777777" w:rsidR="002E5E54" w:rsidRDefault="002E5E54" w:rsidP="003274DB">
      <w:r>
        <w:separator/>
      </w:r>
    </w:p>
    <w:p w14:paraId="6682CC41" w14:textId="77777777" w:rsidR="002E5E54" w:rsidRDefault="002E5E54"/>
  </w:endnote>
  <w:endnote w:type="continuationSeparator" w:id="0">
    <w:p w14:paraId="10839E5D" w14:textId="77777777" w:rsidR="002E5E54" w:rsidRDefault="002E5E54" w:rsidP="003274DB">
      <w:r>
        <w:continuationSeparator/>
      </w:r>
    </w:p>
    <w:p w14:paraId="245F16E6" w14:textId="77777777" w:rsidR="002E5E54" w:rsidRDefault="002E5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BB2A1" w14:textId="77777777" w:rsidR="00E015AE" w:rsidRDefault="00E015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E015AE" w:rsidRDefault="00E015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E015AE" w:rsidRDefault="00E015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E015AE" w:rsidRDefault="00E015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E015AE" w:rsidRDefault="00E015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D2DC" w14:textId="77777777" w:rsidR="00C771A7" w:rsidRPr="00AC24F4" w:rsidRDefault="00C771A7"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513A39E2" w14:textId="77777777" w:rsidR="00C771A7" w:rsidRPr="00F22359" w:rsidRDefault="00C771A7" w:rsidP="00C771A7">
    <w:pPr>
      <w:rPr>
        <w:rFonts w:ascii="Avenir Book" w:hAnsi="Avenir Book"/>
        <w:color w:val="808080" w:themeColor="background1" w:themeShade="80"/>
        <w:sz w:val="14"/>
        <w:szCs w:val="14"/>
        <w:lang w:val="es-MX"/>
        <w:rPrChange w:id="4" w:author="Alfredo Dominguez" w:date="2017-04-27T12:50:00Z">
          <w:rPr>
            <w:rFonts w:ascii="Avenir Book" w:hAnsi="Avenir Book"/>
            <w:color w:val="808080" w:themeColor="background1" w:themeShade="80"/>
            <w:sz w:val="14"/>
            <w:szCs w:val="14"/>
          </w:rPr>
        </w:rPrChange>
      </w:rPr>
    </w:pPr>
    <w:proofErr w:type="spellStart"/>
    <w:r w:rsidRPr="00F22359">
      <w:rPr>
        <w:rFonts w:ascii="Avenir Book" w:hAnsi="Avenir Book"/>
        <w:color w:val="808080" w:themeColor="background1" w:themeShade="80"/>
        <w:sz w:val="13"/>
        <w:szCs w:val="13"/>
        <w:lang w:val="es-MX"/>
        <w:rPrChange w:id="5" w:author="Alfredo Dominguez" w:date="2017-04-27T12:50:00Z">
          <w:rPr>
            <w:rFonts w:ascii="Avenir Book" w:hAnsi="Avenir Book"/>
            <w:color w:val="808080" w:themeColor="background1" w:themeShade="80"/>
            <w:sz w:val="13"/>
            <w:szCs w:val="13"/>
          </w:rPr>
        </w:rPrChange>
      </w:rPr>
      <w:t>Tél</w:t>
    </w:r>
    <w:proofErr w:type="spellEnd"/>
    <w:r w:rsidRPr="00F22359">
      <w:rPr>
        <w:rFonts w:ascii="Avenir Book" w:hAnsi="Avenir Book"/>
        <w:color w:val="808080" w:themeColor="background1" w:themeShade="80"/>
        <w:sz w:val="13"/>
        <w:szCs w:val="13"/>
        <w:lang w:val="es-MX"/>
        <w:rPrChange w:id="6" w:author="Alfredo Dominguez" w:date="2017-04-27T12:50:00Z">
          <w:rPr>
            <w:rFonts w:ascii="Avenir Book" w:hAnsi="Avenir Book"/>
            <w:color w:val="808080" w:themeColor="background1" w:themeShade="80"/>
            <w:sz w:val="13"/>
            <w:szCs w:val="13"/>
          </w:rPr>
        </w:rPrChange>
      </w:rPr>
      <w:t>. +33(0)1 34 51 70 01 – Fax +33 (0)1 34 51 82 05 – contact@iala-aism.org</w:t>
    </w:r>
  </w:p>
  <w:p w14:paraId="41CB6586" w14:textId="77777777" w:rsidR="00C771A7" w:rsidRPr="004B6107" w:rsidRDefault="00C771A7"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C771A7" w:rsidRPr="004B6107" w:rsidRDefault="00C771A7"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E015AE" w:rsidRPr="00C771A7" w:rsidRDefault="00C771A7"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00E015AE" w:rsidRPr="00C771A7">
      <w:rPr>
        <w:noProof/>
        <w:sz w:val="13"/>
        <w:szCs w:val="13"/>
        <w:lang w:eastAsia="en-GB"/>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A3920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1C215" w14:textId="77777777" w:rsidR="00E015AE" w:rsidRDefault="00E015A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B1FC4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E015AE" w:rsidRPr="00C907DF" w:rsidRDefault="00E015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5B4EE5">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5B4EE5">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B4EE5">
      <w:rPr>
        <w:b w:val="0"/>
        <w:bCs/>
        <w:noProof/>
        <w:szCs w:val="15"/>
        <w:lang w:val="en-US"/>
      </w:rPr>
      <w:t>Error! Style not defined.</w:t>
    </w:r>
    <w:r>
      <w:rPr>
        <w:szCs w:val="15"/>
      </w:rPr>
      <w:fldChar w:fldCharType="end"/>
    </w:r>
  </w:p>
  <w:p w14:paraId="2CFEBAF8" w14:textId="77777777" w:rsidR="00E015AE" w:rsidRPr="00525922" w:rsidRDefault="00E015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B4EE5">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5056" w14:textId="77777777" w:rsidR="00E015AE" w:rsidRPr="00C716E5" w:rsidRDefault="00E015AE" w:rsidP="00C716E5">
    <w:pPr>
      <w:pStyle w:val="Footer"/>
      <w:rPr>
        <w:sz w:val="15"/>
        <w:szCs w:val="15"/>
      </w:rPr>
    </w:pPr>
  </w:p>
  <w:p w14:paraId="2E70C571" w14:textId="77777777" w:rsidR="00E015AE" w:rsidRDefault="00E015AE" w:rsidP="00C716E5">
    <w:pPr>
      <w:pStyle w:val="Footerportrait"/>
    </w:pPr>
  </w:p>
  <w:p w14:paraId="37533D7E" w14:textId="77777777" w:rsidR="00E015AE" w:rsidRPr="00C907DF" w:rsidRDefault="002E5E54" w:rsidP="00C716E5">
    <w:pPr>
      <w:pStyle w:val="Footerportrait"/>
      <w:rPr>
        <w:rStyle w:val="PageNumber"/>
        <w:szCs w:val="15"/>
      </w:rPr>
    </w:pPr>
    <w:r>
      <w:fldChar w:fldCharType="begin"/>
    </w:r>
    <w:r>
      <w:instrText xml:space="preserve"> STYLEREF "Document type" \* MERGEFORMAT </w:instrText>
    </w:r>
    <w:r>
      <w:fldChar w:fldCharType="separate"/>
    </w:r>
    <w:r w:rsidR="007D2112">
      <w:t>IALA Guideline</w:t>
    </w:r>
    <w:r>
      <w:fldChar w:fldCharType="end"/>
    </w:r>
    <w:r w:rsidR="00E015AE" w:rsidRPr="00C907DF">
      <w:t xml:space="preserve"> </w:t>
    </w:r>
    <w:r>
      <w:fldChar w:fldCharType="begin"/>
    </w:r>
    <w:r>
      <w:instrText xml:space="preserve"> STYLEREF "Document number" \* MERGEFORMAT </w:instrText>
    </w:r>
    <w:r>
      <w:fldChar w:fldCharType="separate"/>
    </w:r>
    <w:r w:rsidR="007D2112">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rsidR="007D2112">
      <w:t>Response Plan for the Marking of New Wrecks</w:t>
    </w:r>
    <w:r>
      <w:fldChar w:fldCharType="end"/>
    </w:r>
  </w:p>
  <w:p w14:paraId="0F6AE285" w14:textId="77777777" w:rsidR="00E015AE" w:rsidRPr="00C907DF" w:rsidRDefault="002E5E54" w:rsidP="00C716E5">
    <w:pPr>
      <w:pStyle w:val="Footerportrait"/>
    </w:pPr>
    <w:r>
      <w:fldChar w:fldCharType="begin"/>
    </w:r>
    <w:r>
      <w:instrText xml:space="preserve"> STYLEREF "Edition number" \* MERGEFORMAT </w:instrText>
    </w:r>
    <w:r>
      <w:fldChar w:fldCharType="separate"/>
    </w:r>
    <w:r w:rsidR="007D2112">
      <w:t>Edition 2.0</w:t>
    </w:r>
    <w:r>
      <w:fldChar w:fldCharType="end"/>
    </w:r>
    <w:r w:rsidR="00E015AE">
      <w:t xml:space="preserve">  </w:t>
    </w:r>
    <w:r>
      <w:fldChar w:fldCharType="begin"/>
    </w:r>
    <w:r>
      <w:instrText xml:space="preserve"> STYLEREF "Document date" \* MERGEFORMAT </w:instrText>
    </w:r>
    <w:r>
      <w:fldChar w:fldCharType="separate"/>
    </w:r>
    <w:r w:rsidR="007D2112">
      <w:t>Month Year</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7D2112">
      <w:rPr>
        <w:rStyle w:val="PageNumber"/>
        <w:szCs w:val="15"/>
      </w:rPr>
      <w:t>2</w:t>
    </w:r>
    <w:r w:rsidR="00E015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2F418" w14:textId="77777777" w:rsidR="00E015AE" w:rsidRDefault="00E015AE" w:rsidP="00C716E5">
    <w:pPr>
      <w:pStyle w:val="Footer"/>
    </w:pPr>
  </w:p>
  <w:p w14:paraId="1F7B2FF6" w14:textId="77777777" w:rsidR="00E015AE" w:rsidRDefault="00E015AE" w:rsidP="00C716E5">
    <w:pPr>
      <w:pStyle w:val="Footerportrait"/>
    </w:pPr>
  </w:p>
  <w:p w14:paraId="53EBB1EE" w14:textId="77777777" w:rsidR="00E015AE" w:rsidRPr="00C907DF" w:rsidRDefault="002E5E54" w:rsidP="00C716E5">
    <w:pPr>
      <w:pStyle w:val="Footerportrait"/>
      <w:rPr>
        <w:rStyle w:val="PageNumber"/>
        <w:szCs w:val="15"/>
      </w:rPr>
    </w:pPr>
    <w:r>
      <w:fldChar w:fldCharType="begin"/>
    </w:r>
    <w:r>
      <w:instrText xml:space="preserve"> STYLEREF "Document type" \* MERGEFORMAT </w:instrText>
    </w:r>
    <w:r>
      <w:fldChar w:fldCharType="separate"/>
    </w:r>
    <w:r w:rsidR="007D2112">
      <w:t>IALA Guideline</w:t>
    </w:r>
    <w:r>
      <w:fldChar w:fldCharType="end"/>
    </w:r>
    <w:r w:rsidR="00E015AE" w:rsidRPr="00C907DF">
      <w:t xml:space="preserve"> </w:t>
    </w:r>
    <w:r>
      <w:fldChar w:fldCharType="begin"/>
    </w:r>
    <w:r>
      <w:instrText xml:space="preserve"> STYLEREF "Document number" \* MERGEFORMAT </w:instrText>
    </w:r>
    <w:r>
      <w:fldChar w:fldCharType="separate"/>
    </w:r>
    <w:r w:rsidR="007D2112">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rsidR="007D2112">
      <w:t>Response Plan for the Marking of New Wrecks</w:t>
    </w:r>
    <w:r>
      <w:fldChar w:fldCharType="end"/>
    </w:r>
  </w:p>
  <w:p w14:paraId="1415CED5" w14:textId="77777777" w:rsidR="00E015AE" w:rsidRPr="00525922" w:rsidRDefault="002E5E54" w:rsidP="00C716E5">
    <w:pPr>
      <w:pStyle w:val="Footerportrait"/>
    </w:pPr>
    <w:r>
      <w:fldChar w:fldCharType="begin"/>
    </w:r>
    <w:r>
      <w:instrText xml:space="preserve"> STYLEREF "Edition number" \* MERGEFORMAT </w:instrText>
    </w:r>
    <w:r>
      <w:fldChar w:fldCharType="separate"/>
    </w:r>
    <w:r w:rsidR="007D2112">
      <w:t>Edition 2.0</w:t>
    </w:r>
    <w:r>
      <w:fldChar w:fldCharType="end"/>
    </w:r>
    <w:r w:rsidR="00E015AE" w:rsidRPr="00C907DF">
      <w:tab/>
    </w:r>
    <w:r w:rsidR="00E015AE">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7D2112">
      <w:rPr>
        <w:rStyle w:val="PageNumber"/>
        <w:szCs w:val="15"/>
      </w:rPr>
      <w:t>3</w:t>
    </w:r>
    <w:r w:rsidR="00E015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E6662" w14:textId="77777777" w:rsidR="00E015AE" w:rsidRDefault="00E015AE" w:rsidP="00C716E5">
    <w:pPr>
      <w:pStyle w:val="Footer"/>
    </w:pPr>
  </w:p>
  <w:p w14:paraId="756AA586" w14:textId="77777777" w:rsidR="00E015AE" w:rsidRDefault="00E015AE" w:rsidP="00C716E5">
    <w:pPr>
      <w:pStyle w:val="Footerportrait"/>
    </w:pPr>
  </w:p>
  <w:p w14:paraId="175D037D" w14:textId="77777777" w:rsidR="00E015AE" w:rsidRPr="00C907DF" w:rsidRDefault="002E5E54" w:rsidP="0024175F">
    <w:pPr>
      <w:pStyle w:val="Footerportrait"/>
      <w:tabs>
        <w:tab w:val="clear" w:pos="10206"/>
        <w:tab w:val="right" w:pos="10205"/>
      </w:tabs>
    </w:pPr>
    <w:r>
      <w:fldChar w:fldCharType="begin"/>
    </w:r>
    <w:r>
      <w:instrText xml:space="preserve"> STYLEREF "Document type" \* MERGEFORMAT </w:instrText>
    </w:r>
    <w:r>
      <w:fldChar w:fldCharType="separate"/>
    </w:r>
    <w:r w:rsidR="007D2112">
      <w:t>IALA Guideline</w:t>
    </w:r>
    <w:r>
      <w:fldChar w:fldCharType="end"/>
    </w:r>
    <w:r w:rsidR="00E015AE" w:rsidRPr="00C907DF">
      <w:t xml:space="preserve"> </w:t>
    </w:r>
    <w:r>
      <w:fldChar w:fldCharType="begin"/>
    </w:r>
    <w:r>
      <w:instrText xml:space="preserve"> STYLEREF "Document number" \* MERGEFORMAT </w:instrText>
    </w:r>
    <w:r>
      <w:fldChar w:fldCharType="separate"/>
    </w:r>
    <w:r w:rsidR="007D2112">
      <w:t>1046</w:t>
    </w:r>
    <w:r>
      <w:fldChar w:fldCharType="end"/>
    </w:r>
    <w:r w:rsidR="00E015AE" w:rsidRPr="00C907DF">
      <w:t xml:space="preserve"> –</w:t>
    </w:r>
    <w:r w:rsidR="00E015AE">
      <w:t xml:space="preserve"> </w:t>
    </w:r>
    <w:r>
      <w:fldChar w:fldCharType="begin"/>
    </w:r>
    <w:r>
      <w:instrText xml:space="preserve"> STYLEREF "Document name" \* MERGEFORMAT </w:instrText>
    </w:r>
    <w:r>
      <w:fldChar w:fldCharType="separate"/>
    </w:r>
    <w:r w:rsidR="007D2112">
      <w:t>Response Plan for the Marking of New Wrecks</w:t>
    </w:r>
    <w:r>
      <w:fldChar w:fldCharType="end"/>
    </w:r>
    <w:r w:rsidR="00E015AE">
      <w:tab/>
    </w:r>
  </w:p>
  <w:p w14:paraId="665B84FC" w14:textId="77777777" w:rsidR="00E015AE" w:rsidRPr="00C907DF" w:rsidRDefault="002E5E54" w:rsidP="0024175F">
    <w:pPr>
      <w:pStyle w:val="Footerportrait"/>
      <w:tabs>
        <w:tab w:val="clear" w:pos="10206"/>
        <w:tab w:val="right" w:pos="10205"/>
      </w:tabs>
    </w:pPr>
    <w:r>
      <w:fldChar w:fldCharType="begin"/>
    </w:r>
    <w:r>
      <w:instrText xml:space="preserve"> STYLEREF "Edition number" \* MERGEFORMAT </w:instrText>
    </w:r>
    <w:r>
      <w:fldChar w:fldCharType="separate"/>
    </w:r>
    <w:r w:rsidR="007D2112">
      <w:t>Edition 2.0</w:t>
    </w:r>
    <w:r>
      <w:fldChar w:fldCharType="end"/>
    </w:r>
    <w:r w:rsidR="00E015AE">
      <w:t xml:space="preserve">  </w:t>
    </w:r>
    <w:r>
      <w:fldChar w:fldCharType="begin"/>
    </w:r>
    <w:r>
      <w:instrText xml:space="preserve"> STYLEREF "Document date" \* MERGEFORMAT </w:instrText>
    </w:r>
    <w:r>
      <w:fldChar w:fldCharType="separate"/>
    </w:r>
    <w:r w:rsidR="007D2112">
      <w:t>Month Year</w:t>
    </w:r>
    <w:r>
      <w:fldChar w:fldCharType="end"/>
    </w:r>
    <w:r w:rsidR="00E015AE">
      <w:tab/>
    </w:r>
    <w:r w:rsidR="00E015AE">
      <w:rPr>
        <w:rStyle w:val="PageNumber"/>
        <w:szCs w:val="15"/>
      </w:rPr>
      <w:t xml:space="preserve">P </w:t>
    </w:r>
    <w:r w:rsidR="00E015AE" w:rsidRPr="00C907DF">
      <w:rPr>
        <w:rStyle w:val="PageNumber"/>
        <w:szCs w:val="15"/>
      </w:rPr>
      <w:fldChar w:fldCharType="begin"/>
    </w:r>
    <w:r w:rsidR="00E015AE" w:rsidRPr="00C907DF">
      <w:rPr>
        <w:rStyle w:val="PageNumber"/>
        <w:szCs w:val="15"/>
      </w:rPr>
      <w:instrText xml:space="preserve">PAGE  </w:instrText>
    </w:r>
    <w:r w:rsidR="00E015AE" w:rsidRPr="00C907DF">
      <w:rPr>
        <w:rStyle w:val="PageNumber"/>
        <w:szCs w:val="15"/>
      </w:rPr>
      <w:fldChar w:fldCharType="separate"/>
    </w:r>
    <w:r w:rsidR="007D2112">
      <w:rPr>
        <w:rStyle w:val="PageNumber"/>
        <w:szCs w:val="15"/>
      </w:rPr>
      <w:t>11</w:t>
    </w:r>
    <w:r w:rsidR="00E015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6FF27" w14:textId="77777777" w:rsidR="002E5E54" w:rsidRDefault="002E5E54" w:rsidP="003274DB">
      <w:r>
        <w:separator/>
      </w:r>
    </w:p>
    <w:p w14:paraId="379721FB" w14:textId="77777777" w:rsidR="002E5E54" w:rsidRDefault="002E5E54"/>
  </w:footnote>
  <w:footnote w:type="continuationSeparator" w:id="0">
    <w:p w14:paraId="529715E7" w14:textId="77777777" w:rsidR="002E5E54" w:rsidRDefault="002E5E54" w:rsidP="003274DB">
      <w:r>
        <w:continuationSeparator/>
      </w:r>
    </w:p>
    <w:p w14:paraId="09301A8F" w14:textId="77777777" w:rsidR="002E5E54" w:rsidRDefault="002E5E54"/>
  </w:footnote>
  <w:footnote w:id="1">
    <w:p w14:paraId="69E2B245" w14:textId="77777777" w:rsidR="005B4EE5" w:rsidRDefault="005B4EE5" w:rsidP="005B4EE5">
      <w:pPr>
        <w:pStyle w:val="FootnoteText"/>
      </w:pPr>
      <w:r>
        <w:rPr>
          <w:rStyle w:val="FootnoteReference"/>
        </w:rPr>
        <w:footnoteRef/>
      </w:r>
      <w:r>
        <w:tab/>
        <w:t>IALA Guideline 1018 on Risk Management refers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45DF" w14:textId="77777777" w:rsidR="007D2112" w:rsidRDefault="007D21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B7F87" w14:textId="7F9C003A" w:rsidR="00E015AE" w:rsidRPr="00ED2A8D" w:rsidRDefault="00E015AE" w:rsidP="005B4EE5">
    <w:pPr>
      <w:pStyle w:val="Header"/>
      <w:jc w:val="right"/>
    </w:pPr>
    <w:bookmarkStart w:id="3" w:name="_GoBack"/>
    <w:r w:rsidRPr="00442889">
      <w:rPr>
        <w:noProof/>
        <w:lang w:eastAsia="en-GB"/>
      </w:rPr>
      <w:drawing>
        <wp:anchor distT="0" distB="0" distL="114300" distR="114300" simplePos="0" relativeHeight="251657214"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D2112">
      <w:t>ARM6-12.2.5 (</w:t>
    </w:r>
    <w:r w:rsidR="004A7B3F">
      <w:t>ARM6-9.8.8)</w:t>
    </w:r>
  </w:p>
  <w:bookmarkEnd w:id="3"/>
  <w:p w14:paraId="72A82F7D" w14:textId="77777777" w:rsidR="00E015AE" w:rsidRPr="00ED2A8D" w:rsidRDefault="00E015AE" w:rsidP="008747E0">
    <w:pPr>
      <w:pStyle w:val="Header"/>
    </w:pPr>
  </w:p>
  <w:p w14:paraId="3932B942" w14:textId="77777777" w:rsidR="00E015AE" w:rsidRDefault="00E015AE" w:rsidP="008747E0">
    <w:pPr>
      <w:pStyle w:val="Header"/>
    </w:pPr>
  </w:p>
  <w:p w14:paraId="69F9F3B6" w14:textId="77777777" w:rsidR="00E015AE" w:rsidRDefault="00E015AE" w:rsidP="008747E0">
    <w:pPr>
      <w:pStyle w:val="Header"/>
    </w:pPr>
  </w:p>
  <w:p w14:paraId="35078C0C" w14:textId="77777777" w:rsidR="00E015AE" w:rsidRDefault="00E015AE" w:rsidP="008747E0">
    <w:pPr>
      <w:pStyle w:val="Header"/>
    </w:pPr>
  </w:p>
  <w:p w14:paraId="7D9476A8" w14:textId="77777777" w:rsidR="00E015AE" w:rsidRDefault="00E015AE" w:rsidP="008747E0">
    <w:pPr>
      <w:pStyle w:val="Header"/>
    </w:pPr>
  </w:p>
  <w:p w14:paraId="4399041E" w14:textId="77777777" w:rsidR="00E015AE" w:rsidRDefault="00E015AE" w:rsidP="008747E0">
    <w:pPr>
      <w:pStyle w:val="Header"/>
    </w:pPr>
    <w:r>
      <w:rPr>
        <w:noProof/>
        <w:lang w:eastAsia="en-GB"/>
      </w:rPr>
      <w:drawing>
        <wp:anchor distT="0" distB="0" distL="114300" distR="114300" simplePos="0" relativeHeight="251656189"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E015AE" w:rsidRPr="00ED2A8D" w:rsidRDefault="00E015AE" w:rsidP="008747E0">
    <w:pPr>
      <w:pStyle w:val="Header"/>
    </w:pPr>
  </w:p>
  <w:p w14:paraId="07EC5F60" w14:textId="77777777" w:rsidR="00E015AE" w:rsidRPr="00ED2A8D" w:rsidRDefault="00E015A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9ECEC" w14:textId="77777777" w:rsidR="00E015AE" w:rsidRDefault="00E015AE">
    <w:pPr>
      <w:pStyle w:val="Header"/>
    </w:pPr>
    <w:r>
      <w:rPr>
        <w:noProof/>
        <w:lang w:eastAsia="en-GB"/>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E015AE" w:rsidRDefault="00E015AE">
    <w:pPr>
      <w:pStyle w:val="Header"/>
    </w:pPr>
  </w:p>
  <w:p w14:paraId="6D632C7D" w14:textId="77777777" w:rsidR="00E015AE" w:rsidRDefault="00E015A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88438" w14:textId="77777777" w:rsidR="00E015AE" w:rsidRPr="00ED2A8D" w:rsidRDefault="00E015AE" w:rsidP="008747E0">
    <w:pPr>
      <w:pStyle w:val="Header"/>
    </w:pPr>
    <w:r>
      <w:rPr>
        <w:noProof/>
        <w:lang w:eastAsia="en-GB"/>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E015AE" w:rsidRPr="00ED2A8D" w:rsidRDefault="00E015AE" w:rsidP="008747E0">
    <w:pPr>
      <w:pStyle w:val="Header"/>
    </w:pPr>
  </w:p>
  <w:p w14:paraId="19979DF9" w14:textId="77777777" w:rsidR="00E015AE" w:rsidRDefault="00E015AE" w:rsidP="008747E0">
    <w:pPr>
      <w:pStyle w:val="Header"/>
    </w:pPr>
  </w:p>
  <w:p w14:paraId="68940789" w14:textId="77777777" w:rsidR="00E015AE" w:rsidRDefault="00E015AE" w:rsidP="008747E0">
    <w:pPr>
      <w:pStyle w:val="Header"/>
    </w:pPr>
  </w:p>
  <w:p w14:paraId="11F207D0" w14:textId="77777777" w:rsidR="00E015AE" w:rsidRDefault="00E015AE" w:rsidP="008747E0">
    <w:pPr>
      <w:pStyle w:val="Header"/>
    </w:pPr>
  </w:p>
  <w:p w14:paraId="0D225F67" w14:textId="77777777" w:rsidR="00E015AE" w:rsidRPr="00441393" w:rsidRDefault="00E015AE" w:rsidP="00441393">
    <w:pPr>
      <w:pStyle w:val="Contents"/>
    </w:pPr>
    <w:r>
      <w:t>DOCUMENT REVISION</w:t>
    </w:r>
  </w:p>
  <w:p w14:paraId="7AB2A5AA" w14:textId="77777777" w:rsidR="00E015AE" w:rsidRPr="00ED2A8D" w:rsidRDefault="00E015AE" w:rsidP="008747E0">
    <w:pPr>
      <w:pStyle w:val="Header"/>
    </w:pPr>
  </w:p>
  <w:p w14:paraId="328A7441" w14:textId="77777777" w:rsidR="00E015AE" w:rsidRPr="00AC33A2" w:rsidRDefault="00E015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96034" w14:textId="77777777" w:rsidR="00E015AE" w:rsidRPr="00ED2A8D" w:rsidRDefault="00E015AE" w:rsidP="008747E0">
    <w:pPr>
      <w:pStyle w:val="Header"/>
    </w:pPr>
    <w:r>
      <w:rPr>
        <w:noProof/>
        <w:lang w:eastAsia="en-GB"/>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E015AE" w:rsidRPr="00ED2A8D" w:rsidRDefault="00E015AE" w:rsidP="008747E0">
    <w:pPr>
      <w:pStyle w:val="Header"/>
    </w:pPr>
  </w:p>
  <w:p w14:paraId="191C8F8B" w14:textId="77777777" w:rsidR="00E015AE" w:rsidRDefault="00E015AE" w:rsidP="008747E0">
    <w:pPr>
      <w:pStyle w:val="Header"/>
    </w:pPr>
  </w:p>
  <w:p w14:paraId="77BB94F8" w14:textId="77777777" w:rsidR="00E015AE" w:rsidRDefault="00E015AE" w:rsidP="008747E0">
    <w:pPr>
      <w:pStyle w:val="Header"/>
    </w:pPr>
  </w:p>
  <w:p w14:paraId="724EE740" w14:textId="77777777" w:rsidR="00E015AE" w:rsidRDefault="00E015AE" w:rsidP="008747E0">
    <w:pPr>
      <w:pStyle w:val="Header"/>
    </w:pPr>
  </w:p>
  <w:p w14:paraId="580A7783" w14:textId="77777777" w:rsidR="00E015AE" w:rsidRPr="00441393" w:rsidRDefault="00E015AE" w:rsidP="00441393">
    <w:pPr>
      <w:pStyle w:val="Contents"/>
    </w:pPr>
    <w:r>
      <w:t>CONTENTS</w:t>
    </w:r>
  </w:p>
  <w:p w14:paraId="2497C0C5" w14:textId="77777777" w:rsidR="00E015AE" w:rsidRDefault="00E015AE" w:rsidP="0078486B">
    <w:pPr>
      <w:pStyle w:val="Header"/>
      <w:spacing w:line="140" w:lineRule="exact"/>
    </w:pPr>
  </w:p>
  <w:p w14:paraId="6CCB19C9" w14:textId="77777777" w:rsidR="00E015AE" w:rsidRPr="00AC33A2" w:rsidRDefault="00E015A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6F7CE" w14:textId="77777777" w:rsidR="00E015AE" w:rsidRPr="00ED2A8D" w:rsidRDefault="00E015AE" w:rsidP="00C716E5">
    <w:pPr>
      <w:pStyle w:val="Header"/>
    </w:pPr>
    <w:r>
      <w:rPr>
        <w:noProof/>
        <w:lang w:eastAsia="en-GB"/>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E015AE" w:rsidRPr="00ED2A8D" w:rsidRDefault="00E015AE" w:rsidP="00C716E5">
    <w:pPr>
      <w:pStyle w:val="Header"/>
    </w:pPr>
  </w:p>
  <w:p w14:paraId="09F31BD3" w14:textId="77777777" w:rsidR="00E015AE" w:rsidRDefault="00E015AE" w:rsidP="00C716E5">
    <w:pPr>
      <w:pStyle w:val="Header"/>
    </w:pPr>
  </w:p>
  <w:p w14:paraId="4E7F1E94" w14:textId="77777777" w:rsidR="00E015AE" w:rsidRDefault="00E015AE" w:rsidP="00C716E5">
    <w:pPr>
      <w:pStyle w:val="Header"/>
    </w:pPr>
  </w:p>
  <w:p w14:paraId="7DC5050E" w14:textId="77777777" w:rsidR="00E015AE" w:rsidRDefault="00E015AE" w:rsidP="00C716E5">
    <w:pPr>
      <w:pStyle w:val="Header"/>
    </w:pPr>
  </w:p>
  <w:p w14:paraId="0A5FDC81" w14:textId="77777777" w:rsidR="00E015AE" w:rsidRPr="00441393" w:rsidRDefault="00E015AE" w:rsidP="00C716E5">
    <w:pPr>
      <w:pStyle w:val="Contents"/>
    </w:pPr>
    <w:r>
      <w:t>CONTENTS</w:t>
    </w:r>
  </w:p>
  <w:p w14:paraId="1A9B026E" w14:textId="77777777" w:rsidR="00E015AE" w:rsidRPr="00ED2A8D" w:rsidRDefault="00E015AE" w:rsidP="00C716E5">
    <w:pPr>
      <w:pStyle w:val="Header"/>
    </w:pPr>
  </w:p>
  <w:p w14:paraId="47B8E6F7" w14:textId="77777777" w:rsidR="00E015AE" w:rsidRPr="00AC33A2" w:rsidRDefault="00E015AE" w:rsidP="00C716E5">
    <w:pPr>
      <w:pStyle w:val="Header"/>
      <w:spacing w:line="140" w:lineRule="exact"/>
    </w:pPr>
  </w:p>
  <w:p w14:paraId="1B8163A1" w14:textId="77777777" w:rsidR="00E015AE" w:rsidRDefault="00E015AE">
    <w:pPr>
      <w:pStyle w:val="Header"/>
    </w:pPr>
    <w:r>
      <w:rPr>
        <w:noProof/>
        <w:lang w:eastAsia="en-GB"/>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14F1" w14:textId="77777777" w:rsidR="00E015AE" w:rsidRPr="00667792" w:rsidRDefault="00E015AE" w:rsidP="00667792">
    <w:pPr>
      <w:pStyle w:val="Header"/>
    </w:pPr>
    <w:r>
      <w:rPr>
        <w:noProof/>
        <w:lang w:eastAsia="en-GB"/>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5"/>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2"/>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4"/>
  </w:num>
  <w:num w:numId="23">
    <w:abstractNumId w:val="1"/>
  </w:num>
  <w:num w:numId="24">
    <w:abstractNumId w:val="18"/>
  </w:num>
  <w:num w:numId="25">
    <w:abstractNumId w:val="15"/>
  </w:num>
  <w:num w:numId="26">
    <w:abstractNumId w:val="27"/>
  </w:num>
  <w:num w:numId="27">
    <w:abstractNumId w:val="30"/>
  </w:num>
  <w:num w:numId="28">
    <w:abstractNumId w:val="4"/>
  </w:num>
  <w:num w:numId="29">
    <w:abstractNumId w:val="25"/>
  </w:num>
  <w:num w:numId="30">
    <w:abstractNumId w:val="21"/>
  </w:num>
  <w:num w:numId="31">
    <w:abstractNumId w:val="12"/>
  </w:num>
  <w:num w:numId="32">
    <w:abstractNumId w:val="33"/>
  </w:num>
  <w:num w:numId="33">
    <w:abstractNumId w:val="7"/>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6"/>
  </w:num>
  <w:num w:numId="37">
    <w:abstractNumId w:val="31"/>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E5"/>
    <w:rsid w:val="00003AB5"/>
    <w:rsid w:val="0001616D"/>
    <w:rsid w:val="00016839"/>
    <w:rsid w:val="000174F9"/>
    <w:rsid w:val="000249C2"/>
    <w:rsid w:val="000258F6"/>
    <w:rsid w:val="000379A7"/>
    <w:rsid w:val="00040EB8"/>
    <w:rsid w:val="000439A4"/>
    <w:rsid w:val="00044293"/>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10865"/>
    <w:rsid w:val="00113D5B"/>
    <w:rsid w:val="00113F8F"/>
    <w:rsid w:val="00122EBD"/>
    <w:rsid w:val="00126671"/>
    <w:rsid w:val="001336A5"/>
    <w:rsid w:val="001349DB"/>
    <w:rsid w:val="00135AEB"/>
    <w:rsid w:val="00136E58"/>
    <w:rsid w:val="001547F9"/>
    <w:rsid w:val="001607D8"/>
    <w:rsid w:val="00160ECB"/>
    <w:rsid w:val="00161325"/>
    <w:rsid w:val="0017187B"/>
    <w:rsid w:val="00184427"/>
    <w:rsid w:val="00184C2E"/>
    <w:rsid w:val="001875B1"/>
    <w:rsid w:val="00197A64"/>
    <w:rsid w:val="001B2A35"/>
    <w:rsid w:val="001B339A"/>
    <w:rsid w:val="001B6BC4"/>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78FE"/>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636C"/>
    <w:rsid w:val="003A7759"/>
    <w:rsid w:val="003A7F6E"/>
    <w:rsid w:val="003B03EA"/>
    <w:rsid w:val="003C2124"/>
    <w:rsid w:val="003C78D0"/>
    <w:rsid w:val="003C7C34"/>
    <w:rsid w:val="003D0F37"/>
    <w:rsid w:val="003D5150"/>
    <w:rsid w:val="003F1901"/>
    <w:rsid w:val="003F1C3A"/>
    <w:rsid w:val="0041086B"/>
    <w:rsid w:val="00414698"/>
    <w:rsid w:val="00414E2E"/>
    <w:rsid w:val="0042565E"/>
    <w:rsid w:val="00432C05"/>
    <w:rsid w:val="00440379"/>
    <w:rsid w:val="00441393"/>
    <w:rsid w:val="00447CF0"/>
    <w:rsid w:val="00456F10"/>
    <w:rsid w:val="00465963"/>
    <w:rsid w:val="00474746"/>
    <w:rsid w:val="00476942"/>
    <w:rsid w:val="00477D62"/>
    <w:rsid w:val="0048683B"/>
    <w:rsid w:val="004871A2"/>
    <w:rsid w:val="00492A8D"/>
    <w:rsid w:val="004944C8"/>
    <w:rsid w:val="004A0EBF"/>
    <w:rsid w:val="004A4EC4"/>
    <w:rsid w:val="004A7B3F"/>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87E21"/>
    <w:rsid w:val="00695656"/>
    <w:rsid w:val="006975A8"/>
    <w:rsid w:val="006A1012"/>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07023"/>
    <w:rsid w:val="00A10EBA"/>
    <w:rsid w:val="00A13E56"/>
    <w:rsid w:val="00A14644"/>
    <w:rsid w:val="00A227BF"/>
    <w:rsid w:val="00A24838"/>
    <w:rsid w:val="00A2743E"/>
    <w:rsid w:val="00A30C33"/>
    <w:rsid w:val="00A413D4"/>
    <w:rsid w:val="00A4308C"/>
    <w:rsid w:val="00A44836"/>
    <w:rsid w:val="00A524B5"/>
    <w:rsid w:val="00A549B3"/>
    <w:rsid w:val="00A56184"/>
    <w:rsid w:val="00A67954"/>
    <w:rsid w:val="00A72ED7"/>
    <w:rsid w:val="00A748A1"/>
    <w:rsid w:val="00A8083F"/>
    <w:rsid w:val="00A90D86"/>
    <w:rsid w:val="00A91085"/>
    <w:rsid w:val="00A91DBA"/>
    <w:rsid w:val="00A97900"/>
    <w:rsid w:val="00AA1D7A"/>
    <w:rsid w:val="00AA3E01"/>
    <w:rsid w:val="00AB0BFA"/>
    <w:rsid w:val="00AB4A37"/>
    <w:rsid w:val="00AB76B7"/>
    <w:rsid w:val="00AC33A2"/>
    <w:rsid w:val="00AD38F7"/>
    <w:rsid w:val="00AE63C3"/>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35FF"/>
    <w:rsid w:val="00D1463A"/>
    <w:rsid w:val="00D16644"/>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2359"/>
    <w:rsid w:val="00F259E2"/>
    <w:rsid w:val="00F333EC"/>
    <w:rsid w:val="00F41AAF"/>
    <w:rsid w:val="00F41F0B"/>
    <w:rsid w:val="00F430AF"/>
    <w:rsid w:val="00F527AC"/>
    <w:rsid w:val="00F5503F"/>
    <w:rsid w:val="00F61D83"/>
    <w:rsid w:val="00F65DD1"/>
    <w:rsid w:val="00F707B3"/>
    <w:rsid w:val="00F71135"/>
    <w:rsid w:val="00F74309"/>
    <w:rsid w:val="00F7793E"/>
    <w:rsid w:val="00F82C35"/>
    <w:rsid w:val="00F83536"/>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5B6C3-F00D-43EC-9E6C-397C852A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13068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3</cp:revision>
  <cp:lastPrinted>2016-10-18T10:16:00Z</cp:lastPrinted>
  <dcterms:created xsi:type="dcterms:W3CDTF">2017-04-27T19:51:00Z</dcterms:created>
  <dcterms:modified xsi:type="dcterms:W3CDTF">2017-04-28T04:05:00Z</dcterms:modified>
  <cp:category/>
</cp:coreProperties>
</file>